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794" w:rsidRPr="009A0A2B" w:rsidRDefault="00EE7794" w:rsidP="00EE7794">
      <w:pPr>
        <w:jc w:val="center"/>
        <w:rPr>
          <w:b/>
          <w:sz w:val="48"/>
        </w:rPr>
      </w:pPr>
      <w:r w:rsidRPr="009A0A2B">
        <w:rPr>
          <w:b/>
          <w:sz w:val="48"/>
        </w:rPr>
        <w:t>Essential Fish Habitat Assessment</w:t>
      </w:r>
    </w:p>
    <w:p w:rsidR="00EE7794" w:rsidRPr="009A0A2B" w:rsidRDefault="00EE7794" w:rsidP="00EE7794">
      <w:pPr>
        <w:jc w:val="center"/>
        <w:rPr>
          <w:b/>
          <w:szCs w:val="32"/>
        </w:rPr>
      </w:pPr>
    </w:p>
    <w:p w:rsidR="00EE7794" w:rsidRPr="009A0A2B" w:rsidRDefault="00EE7794" w:rsidP="00EE7794">
      <w:pPr>
        <w:jc w:val="center"/>
        <w:rPr>
          <w:b/>
          <w:sz w:val="28"/>
          <w:szCs w:val="28"/>
        </w:rPr>
      </w:pPr>
      <w:r w:rsidRPr="009A0A2B">
        <w:rPr>
          <w:b/>
          <w:sz w:val="28"/>
          <w:szCs w:val="28"/>
        </w:rPr>
        <w:t xml:space="preserve">SC 41 Bridge Replacement over the </w:t>
      </w:r>
      <w:smartTag w:uri="urn:schemas-microsoft-com:office:smarttags" w:element="place">
        <w:smartTag w:uri="urn:schemas-microsoft-com:office:smarttags" w:element="PlaceName">
          <w:r w:rsidRPr="009A0A2B">
            <w:rPr>
              <w:b/>
              <w:sz w:val="28"/>
              <w:szCs w:val="28"/>
            </w:rPr>
            <w:t>Wando</w:t>
          </w:r>
        </w:smartTag>
        <w:r w:rsidRPr="009A0A2B">
          <w:rPr>
            <w:b/>
            <w:sz w:val="28"/>
            <w:szCs w:val="28"/>
          </w:rPr>
          <w:t xml:space="preserve"> </w:t>
        </w:r>
        <w:smartTag w:uri="urn:schemas-microsoft-com:office:smarttags" w:element="PlaceType">
          <w:r w:rsidRPr="009A0A2B">
            <w:rPr>
              <w:b/>
              <w:sz w:val="28"/>
              <w:szCs w:val="28"/>
            </w:rPr>
            <w:t>River</w:t>
          </w:r>
        </w:smartTag>
      </w:smartTag>
    </w:p>
    <w:p w:rsidR="00EE7794" w:rsidRPr="009A0A2B" w:rsidRDefault="00EE7794" w:rsidP="00EE7794">
      <w:pPr>
        <w:jc w:val="center"/>
        <w:rPr>
          <w:b/>
        </w:rPr>
      </w:pPr>
      <w:r w:rsidRPr="009A0A2B">
        <w:rPr>
          <w:b/>
        </w:rPr>
        <w:t>Berkeley and Charleston Counties, South Carolina</w:t>
      </w:r>
    </w:p>
    <w:p w:rsidR="00EE7794" w:rsidRPr="009A0A2B" w:rsidRDefault="00EE7794" w:rsidP="00EE7794">
      <w:pPr>
        <w:jc w:val="center"/>
      </w:pPr>
    </w:p>
    <w:p w:rsidR="00EE7794" w:rsidRPr="009A0A2B" w:rsidRDefault="00EE7794" w:rsidP="00EE7794">
      <w:pPr>
        <w:jc w:val="center"/>
      </w:pPr>
      <w:r w:rsidRPr="009A0A2B">
        <w:t>Construction PIN: 32099</w:t>
      </w:r>
    </w:p>
    <w:p w:rsidR="00EE7794" w:rsidRPr="009A0A2B" w:rsidRDefault="00EE7794" w:rsidP="00EE7794">
      <w:pPr>
        <w:jc w:val="center"/>
      </w:pPr>
      <w:r w:rsidRPr="009A0A2B">
        <w:t>Project Number: 8.158B</w:t>
      </w:r>
    </w:p>
    <w:p w:rsidR="004604FA" w:rsidRPr="00CF3A28" w:rsidRDefault="004604FA" w:rsidP="007C1948">
      <w:pPr>
        <w:spacing w:line="360" w:lineRule="auto"/>
        <w:jc w:val="center"/>
      </w:pPr>
    </w:p>
    <w:p w:rsidR="004604FA" w:rsidRPr="00CF3A28" w:rsidRDefault="00A917E9" w:rsidP="007C1948">
      <w:pPr>
        <w:spacing w:line="360" w:lineRule="auto"/>
        <w:jc w:val="center"/>
      </w:pPr>
      <w:r>
        <w:t>May 1</w:t>
      </w:r>
      <w:r w:rsidR="004604FA" w:rsidRPr="00CF3A28">
        <w:t>, 2013</w:t>
      </w:r>
    </w:p>
    <w:p w:rsidR="004604FA" w:rsidRPr="00CF3A28" w:rsidRDefault="004604FA" w:rsidP="007C1948">
      <w:pPr>
        <w:spacing w:line="360" w:lineRule="auto"/>
        <w:jc w:val="center"/>
      </w:pPr>
    </w:p>
    <w:p w:rsidR="004604FA" w:rsidRPr="00CF3A28" w:rsidRDefault="004604FA" w:rsidP="007C1948">
      <w:pPr>
        <w:spacing w:line="360" w:lineRule="auto"/>
        <w:jc w:val="center"/>
      </w:pPr>
      <w:r w:rsidRPr="00CF3A28">
        <w:rPr>
          <w:noProof/>
        </w:rPr>
        <w:drawing>
          <wp:inline distT="0" distB="0" distL="0" distR="0">
            <wp:extent cx="4981575" cy="2698115"/>
            <wp:effectExtent l="19050" t="19050" r="28575" b="26035"/>
            <wp:docPr id="14" name="Picture 14" descr="W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41-1"/>
                    <pic:cNvPicPr>
                      <a:picLocks noChangeAspect="1" noChangeArrowheads="1"/>
                    </pic:cNvPicPr>
                  </pic:nvPicPr>
                  <pic:blipFill>
                    <a:blip r:embed="rId8" cstate="print"/>
                    <a:srcRect b="28160"/>
                    <a:stretch>
                      <a:fillRect/>
                    </a:stretch>
                  </pic:blipFill>
                  <pic:spPr bwMode="auto">
                    <a:xfrm>
                      <a:off x="0" y="0"/>
                      <a:ext cx="4981575" cy="2698115"/>
                    </a:xfrm>
                    <a:prstGeom prst="rect">
                      <a:avLst/>
                    </a:prstGeom>
                    <a:noFill/>
                    <a:ln w="9525">
                      <a:solidFill>
                        <a:srgbClr val="000000"/>
                      </a:solidFill>
                      <a:miter lim="800000"/>
                      <a:headEnd/>
                      <a:tailEnd/>
                    </a:ln>
                  </pic:spPr>
                </pic:pic>
              </a:graphicData>
            </a:graphic>
          </wp:inline>
        </w:drawing>
      </w:r>
    </w:p>
    <w:p w:rsidR="004604FA" w:rsidRPr="00CF3A28" w:rsidRDefault="004604FA" w:rsidP="007C1948">
      <w:pPr>
        <w:spacing w:line="360" w:lineRule="auto"/>
        <w:jc w:val="center"/>
      </w:pPr>
      <w:r w:rsidRPr="00CF3A28">
        <w:t xml:space="preserve"> </w:t>
      </w:r>
    </w:p>
    <w:p w:rsidR="004604FA" w:rsidRPr="00CF3A28" w:rsidRDefault="004604FA" w:rsidP="007C1948">
      <w:pPr>
        <w:spacing w:line="360" w:lineRule="auto"/>
        <w:jc w:val="center"/>
      </w:pPr>
      <w:r w:rsidRPr="00CF3A28">
        <w:t>Prepared for:</w:t>
      </w:r>
    </w:p>
    <w:p w:rsidR="004604FA" w:rsidRPr="00CF3A28" w:rsidRDefault="004604FA" w:rsidP="007C1948">
      <w:pPr>
        <w:spacing w:line="360" w:lineRule="auto"/>
        <w:jc w:val="center"/>
      </w:pPr>
      <w:r w:rsidRPr="00CF3A28">
        <w:rPr>
          <w:noProof/>
        </w:rPr>
        <w:drawing>
          <wp:inline distT="0" distB="0" distL="0" distR="0">
            <wp:extent cx="1390650" cy="352425"/>
            <wp:effectExtent l="19050" t="0" r="0" b="0"/>
            <wp:docPr id="1" name="Picture 1" descr="d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t"/>
                    <pic:cNvPicPr>
                      <a:picLocks noChangeAspect="1" noChangeArrowheads="1"/>
                    </pic:cNvPicPr>
                  </pic:nvPicPr>
                  <pic:blipFill>
                    <a:blip r:embed="rId9" cstate="print"/>
                    <a:srcRect/>
                    <a:stretch>
                      <a:fillRect/>
                    </a:stretch>
                  </pic:blipFill>
                  <pic:spPr bwMode="auto">
                    <a:xfrm>
                      <a:off x="0" y="0"/>
                      <a:ext cx="1390650" cy="352425"/>
                    </a:xfrm>
                    <a:prstGeom prst="rect">
                      <a:avLst/>
                    </a:prstGeom>
                    <a:solidFill>
                      <a:srgbClr val="CCFFFF">
                        <a:alpha val="9000"/>
                      </a:srgbClr>
                    </a:solidFill>
                    <a:ln w="9525">
                      <a:noFill/>
                      <a:miter lim="800000"/>
                      <a:headEnd/>
                      <a:tailEnd/>
                    </a:ln>
                  </pic:spPr>
                </pic:pic>
              </a:graphicData>
            </a:graphic>
          </wp:inline>
        </w:drawing>
      </w:r>
    </w:p>
    <w:p w:rsidR="004604FA" w:rsidRPr="00CF3A28" w:rsidRDefault="004604FA" w:rsidP="007C1948">
      <w:pPr>
        <w:spacing w:line="360" w:lineRule="auto"/>
        <w:jc w:val="center"/>
      </w:pPr>
      <w:r w:rsidRPr="00CF3A28">
        <w:t>South Carolina Department of Transportation</w:t>
      </w:r>
    </w:p>
    <w:p w:rsidR="004604FA" w:rsidRPr="00CF3A28" w:rsidRDefault="004604FA" w:rsidP="007C1948">
      <w:pPr>
        <w:spacing w:line="360" w:lineRule="auto"/>
        <w:jc w:val="center"/>
      </w:pPr>
      <w:r w:rsidRPr="00CF3A28">
        <w:t>955 Park Street</w:t>
      </w:r>
    </w:p>
    <w:p w:rsidR="004604FA" w:rsidRPr="00CF3A28" w:rsidRDefault="004604FA" w:rsidP="007C1948">
      <w:pPr>
        <w:spacing w:line="360" w:lineRule="auto"/>
        <w:jc w:val="center"/>
      </w:pPr>
      <w:r w:rsidRPr="00CF3A28">
        <w:t>Columbia, SC 29201</w:t>
      </w:r>
    </w:p>
    <w:p w:rsidR="004604FA" w:rsidRPr="00CF3A28" w:rsidRDefault="004604FA" w:rsidP="007C1948">
      <w:pPr>
        <w:spacing w:line="360" w:lineRule="auto"/>
        <w:jc w:val="center"/>
      </w:pPr>
    </w:p>
    <w:p w:rsidR="004604FA" w:rsidRPr="00CF3A28" w:rsidRDefault="004604FA" w:rsidP="007C1948">
      <w:pPr>
        <w:spacing w:line="360" w:lineRule="auto"/>
        <w:jc w:val="center"/>
      </w:pPr>
    </w:p>
    <w:p w:rsidR="004604FA" w:rsidRPr="00CF3A28" w:rsidRDefault="004604FA" w:rsidP="007C1948">
      <w:pPr>
        <w:spacing w:line="360" w:lineRule="auto"/>
        <w:jc w:val="center"/>
      </w:pPr>
      <w:r w:rsidRPr="00CF3A28">
        <w:rPr>
          <w:noProof/>
        </w:rPr>
        <w:drawing>
          <wp:inline distT="0" distB="0" distL="0" distR="0">
            <wp:extent cx="2514600" cy="516639"/>
            <wp:effectExtent l="19050" t="0" r="0" b="0"/>
            <wp:docPr id="7" name="Picture 7" descr="C:\Documents and Settings\taylor.CECSDOMAIN\My Documents\CECS Proposals\Logos\CECS\CECS_Maroon_RGB_transpare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taylor.CECSDOMAIN\My Documents\CECS Proposals\Logos\CECS\CECS_Maroon_RGB_transparent.gif"/>
                    <pic:cNvPicPr>
                      <a:picLocks noChangeAspect="1" noChangeArrowheads="1"/>
                    </pic:cNvPicPr>
                  </pic:nvPicPr>
                  <pic:blipFill>
                    <a:blip r:embed="rId10" cstate="print"/>
                    <a:srcRect/>
                    <a:stretch>
                      <a:fillRect/>
                    </a:stretch>
                  </pic:blipFill>
                  <pic:spPr bwMode="auto">
                    <a:xfrm>
                      <a:off x="0" y="0"/>
                      <a:ext cx="2514600" cy="516639"/>
                    </a:xfrm>
                    <a:prstGeom prst="rect">
                      <a:avLst/>
                    </a:prstGeom>
                    <a:noFill/>
                    <a:ln w="9525">
                      <a:noFill/>
                      <a:miter lim="800000"/>
                      <a:headEnd/>
                      <a:tailEnd/>
                    </a:ln>
                  </pic:spPr>
                </pic:pic>
              </a:graphicData>
            </a:graphic>
          </wp:inline>
        </w:drawing>
      </w:r>
    </w:p>
    <w:p w:rsidR="004604FA" w:rsidRPr="00CF3A28" w:rsidRDefault="004604FA" w:rsidP="007C1948">
      <w:pPr>
        <w:spacing w:line="360" w:lineRule="auto"/>
        <w:jc w:val="center"/>
      </w:pPr>
    </w:p>
    <w:p w:rsidR="004604FA" w:rsidRPr="00CF3A28" w:rsidRDefault="004604FA" w:rsidP="007C1948">
      <w:pPr>
        <w:spacing w:line="360" w:lineRule="auto"/>
        <w:jc w:val="center"/>
      </w:pPr>
      <w:r w:rsidRPr="00CF3A28">
        <w:t>Civil Engineering Consulting Services</w:t>
      </w:r>
    </w:p>
    <w:p w:rsidR="004604FA" w:rsidRPr="00CF3A28" w:rsidRDefault="004604FA" w:rsidP="007C1948">
      <w:pPr>
        <w:spacing w:line="360" w:lineRule="auto"/>
        <w:jc w:val="center"/>
      </w:pPr>
      <w:r w:rsidRPr="00CF3A28">
        <w:t>2000 Park Street, Suite 201</w:t>
      </w:r>
    </w:p>
    <w:p w:rsidR="006B078D" w:rsidRPr="00CF3A28" w:rsidRDefault="004604FA" w:rsidP="007C1948">
      <w:pPr>
        <w:spacing w:line="360" w:lineRule="auto"/>
        <w:jc w:val="center"/>
      </w:pPr>
      <w:r w:rsidRPr="00CF3A28">
        <w:t>Columbia, SC 29201</w:t>
      </w:r>
    </w:p>
    <w:p w:rsidR="006B078D" w:rsidRPr="00CF3A28" w:rsidRDefault="006B078D" w:rsidP="007C1948">
      <w:pPr>
        <w:spacing w:line="360" w:lineRule="auto"/>
        <w:jc w:val="center"/>
        <w:sectPr w:rsidR="006B078D" w:rsidRPr="00CF3A28" w:rsidSect="00EE7794">
          <w:footerReference w:type="default" r:id="rId11"/>
          <w:footerReference w:type="first" r:id="rId12"/>
          <w:pgSz w:w="12240" w:h="15840"/>
          <w:pgMar w:top="720" w:right="720" w:bottom="720" w:left="720" w:header="720" w:footer="720" w:gutter="0"/>
          <w:pgBorders w:offsetFrom="page">
            <w:top w:val="single" w:sz="12" w:space="24" w:color="auto"/>
          </w:pgBorders>
          <w:cols w:space="720"/>
          <w:titlePg/>
          <w:docGrid w:linePitch="360"/>
        </w:sectPr>
      </w:pPr>
    </w:p>
    <w:p w:rsidR="006B078D" w:rsidRPr="00CF3A28" w:rsidRDefault="006B078D" w:rsidP="007C1948">
      <w:pPr>
        <w:pStyle w:val="DPTitle1"/>
        <w:spacing w:line="360" w:lineRule="auto"/>
        <w:jc w:val="both"/>
        <w:rPr>
          <w:rFonts w:ascii="Times New Roman" w:hAnsi="Times New Roman"/>
          <w:b/>
          <w:sz w:val="24"/>
          <w:szCs w:val="24"/>
        </w:rPr>
      </w:pPr>
      <w:r w:rsidRPr="00CF3A28">
        <w:rPr>
          <w:rFonts w:ascii="Times New Roman" w:hAnsi="Times New Roman"/>
          <w:b/>
          <w:sz w:val="24"/>
          <w:szCs w:val="24"/>
        </w:rPr>
        <w:lastRenderedPageBreak/>
        <w:t>Introduction</w:t>
      </w:r>
    </w:p>
    <w:p w:rsidR="006B078D" w:rsidRPr="00CF3A28" w:rsidRDefault="006B078D" w:rsidP="007C1948">
      <w:pPr>
        <w:spacing w:line="360" w:lineRule="auto"/>
        <w:jc w:val="both"/>
      </w:pPr>
      <w:r w:rsidRPr="00CF3A28">
        <w:t xml:space="preserve">In conformance with the Magnuson-Stevens Fishery Conservation and Management Act of 1976 (as amended 1996) this assessment was conducted to describe potential adverse effects on essential fish habitat (EFH).  EFH is defined as those waters and substrate necessary to fish for spawning, breeding, feeding, or growth to maturity (16 USC 1802, 50 CFR 600.10).  The National Oceanic and Atmospheric Administration </w:t>
      </w:r>
      <w:r w:rsidR="00D512F1" w:rsidRPr="00CF3A28">
        <w:t xml:space="preserve">(NOAA) </w:t>
      </w:r>
      <w:r w:rsidRPr="00CF3A28">
        <w:t xml:space="preserve">– National Marine Fisheries Service works closely with the South Atlantic Fishery Management Council (SAFMC) to minimize adverse impacts to EFH in the southeast.  Adverse effects are those that reduce the quality and/or quantity of EFH, including direct, indirect, site specific, or habitat wide impacts, including individual, cumulative or synergistic consequences of actions.  </w:t>
      </w:r>
    </w:p>
    <w:p w:rsidR="006B078D" w:rsidRPr="00CF3A28" w:rsidRDefault="006B078D" w:rsidP="007C1948">
      <w:pPr>
        <w:spacing w:line="360" w:lineRule="auto"/>
        <w:jc w:val="both"/>
      </w:pPr>
    </w:p>
    <w:p w:rsidR="006B078D" w:rsidRPr="00CF3A28" w:rsidRDefault="006B078D" w:rsidP="007C1948">
      <w:pPr>
        <w:spacing w:line="360" w:lineRule="auto"/>
        <w:jc w:val="both"/>
      </w:pPr>
      <w:r w:rsidRPr="00CF3A28">
        <w:t xml:space="preserve">This assessment describes the proposed project including potential effects to EFH, measures to minimize harm to EFH, and conclusions regarding impacts.  </w:t>
      </w:r>
      <w:r w:rsidR="000857D5" w:rsidRPr="00CF3A28">
        <w:t xml:space="preserve">This assessment is being submitted by the </w:t>
      </w:r>
      <w:r w:rsidR="005E1BD1" w:rsidRPr="00CF3A28">
        <w:t xml:space="preserve">South Carolina Department of Transportation on behalf of and with permission of the Federal Highway Administration.  </w:t>
      </w:r>
    </w:p>
    <w:p w:rsidR="006B078D" w:rsidRPr="00CF3A28" w:rsidRDefault="006B078D" w:rsidP="007C1948">
      <w:pPr>
        <w:spacing w:line="360" w:lineRule="auto"/>
        <w:jc w:val="both"/>
      </w:pPr>
    </w:p>
    <w:p w:rsidR="002C7184" w:rsidRPr="00CF3A28" w:rsidRDefault="002C7184" w:rsidP="007C1948">
      <w:pPr>
        <w:spacing w:line="360" w:lineRule="auto"/>
        <w:jc w:val="both"/>
      </w:pPr>
    </w:p>
    <w:p w:rsidR="006B078D" w:rsidRPr="00CF3A28" w:rsidRDefault="006B078D" w:rsidP="007C1948">
      <w:pPr>
        <w:pStyle w:val="DPTitle1"/>
        <w:spacing w:line="360" w:lineRule="auto"/>
        <w:jc w:val="both"/>
        <w:rPr>
          <w:rFonts w:ascii="Times New Roman" w:hAnsi="Times New Roman"/>
          <w:b/>
          <w:sz w:val="24"/>
          <w:szCs w:val="24"/>
        </w:rPr>
      </w:pPr>
      <w:r w:rsidRPr="00CF3A28">
        <w:rPr>
          <w:rFonts w:ascii="Times New Roman" w:hAnsi="Times New Roman"/>
          <w:b/>
          <w:sz w:val="24"/>
          <w:szCs w:val="24"/>
        </w:rPr>
        <w:t>Proposed Action</w:t>
      </w:r>
    </w:p>
    <w:p w:rsidR="004604FA" w:rsidRPr="00CF3A28" w:rsidRDefault="007910AF" w:rsidP="007C1948">
      <w:pPr>
        <w:autoSpaceDE w:val="0"/>
        <w:autoSpaceDN w:val="0"/>
        <w:adjustRightInd w:val="0"/>
        <w:spacing w:line="360" w:lineRule="auto"/>
        <w:jc w:val="both"/>
      </w:pPr>
      <w:r w:rsidRPr="00CF3A28">
        <w:t>The South Carolina Department of Transportation (SCDOT) proposes to replace the existing S.C. Route 41 bridge over the Wando River in Berkeley and Charle</w:t>
      </w:r>
      <w:r w:rsidR="009120B4" w:rsidRPr="00CF3A28">
        <w:t xml:space="preserve">ston Counties, South Carolina.  </w:t>
      </w:r>
      <w:r w:rsidRPr="00CF3A28">
        <w:t xml:space="preserve">The bridge was built in 1941 and is structurally deficient and functionally obsolete.  The limits of the project extend </w:t>
      </w:r>
      <w:r w:rsidR="00A521E1" w:rsidRPr="00CF3A28">
        <w:t xml:space="preserve">along Clements Ferry Road from Harpers Ferry Way to </w:t>
      </w:r>
      <w:r w:rsidRPr="00CF3A28">
        <w:t>Reflectance Road, a distance of approximately 1.5 miles</w:t>
      </w:r>
      <w:r w:rsidR="00DF1FA9">
        <w:t xml:space="preserve"> (Figure 1</w:t>
      </w:r>
      <w:r w:rsidR="004604FA" w:rsidRPr="00CF3A28">
        <w:t>).  The existing bridge is a 1,690-foot by 22- foot structural steel and reinforced concrete bridge</w:t>
      </w:r>
      <w:r w:rsidR="00A521E1" w:rsidRPr="00CF3A28">
        <w:t xml:space="preserve"> with a metal truss swing span</w:t>
      </w:r>
      <w:r w:rsidR="004604FA" w:rsidRPr="00CF3A28">
        <w:t>.</w:t>
      </w:r>
      <w:r w:rsidR="00A521E1" w:rsidRPr="00CF3A28">
        <w:t xml:space="preserve">  The fixed portion of the bridge has a vertical clearance of about 9 feet at high tide and 15 feet at low tide.</w:t>
      </w:r>
      <w:r w:rsidR="004604FA" w:rsidRPr="00CF3A28">
        <w:t xml:space="preserve"> </w:t>
      </w:r>
    </w:p>
    <w:p w:rsidR="00A521E1" w:rsidRPr="00CF3A28" w:rsidRDefault="00A521E1" w:rsidP="007C1948">
      <w:pPr>
        <w:autoSpaceDE w:val="0"/>
        <w:autoSpaceDN w:val="0"/>
        <w:adjustRightInd w:val="0"/>
        <w:spacing w:line="360" w:lineRule="auto"/>
        <w:jc w:val="both"/>
      </w:pPr>
    </w:p>
    <w:p w:rsidR="00A521E1" w:rsidRPr="00CF3A28" w:rsidRDefault="00A521E1" w:rsidP="007C1948">
      <w:pPr>
        <w:autoSpaceDE w:val="0"/>
        <w:autoSpaceDN w:val="0"/>
        <w:adjustRightInd w:val="0"/>
        <w:spacing w:line="360" w:lineRule="auto"/>
        <w:jc w:val="both"/>
      </w:pPr>
      <w:r w:rsidRPr="00CF3A28">
        <w:t xml:space="preserve">The project location is located about 17 miles upstream of the entrance to Charleston Harbor.  The Wando River is about </w:t>
      </w:r>
      <w:r w:rsidR="002D5CFD" w:rsidRPr="00CF3A28">
        <w:t>22</w:t>
      </w:r>
      <w:r w:rsidRPr="00CF3A28">
        <w:t xml:space="preserve"> feet deep at the swing bridge at low tide and </w:t>
      </w:r>
      <w:r w:rsidR="002D5CFD" w:rsidRPr="00CF3A28">
        <w:t>28</w:t>
      </w:r>
      <w:r w:rsidRPr="00CF3A28">
        <w:t xml:space="preserve"> feet at high tide.  The project corridor consists of </w:t>
      </w:r>
      <w:r w:rsidR="002D5CFD" w:rsidRPr="00CF3A28">
        <w:t xml:space="preserve">mixed pine and hardwood maritime forest, estuarine emergent marsh wetlands, palustrine forested wetlands, and commercial and residential development.  The estuarine emergent marsh wetlands are dominated by </w:t>
      </w:r>
      <w:r w:rsidR="002D5CFD" w:rsidRPr="00A2208A">
        <w:rPr>
          <w:i/>
        </w:rPr>
        <w:t>Spartina alterniflora</w:t>
      </w:r>
      <w:r w:rsidR="002D5CFD" w:rsidRPr="00CF3A28">
        <w:t xml:space="preserve"> and </w:t>
      </w:r>
      <w:r w:rsidR="002D5CFD" w:rsidRPr="00A2208A">
        <w:rPr>
          <w:i/>
        </w:rPr>
        <w:t>Juncus roemerianus</w:t>
      </w:r>
      <w:r w:rsidR="002D5CFD" w:rsidRPr="00CF3A28">
        <w:t xml:space="preserve">.  </w:t>
      </w:r>
    </w:p>
    <w:p w:rsidR="004604FA" w:rsidRPr="00CF3A28" w:rsidRDefault="004604FA" w:rsidP="007C1948">
      <w:pPr>
        <w:autoSpaceDE w:val="0"/>
        <w:autoSpaceDN w:val="0"/>
        <w:adjustRightInd w:val="0"/>
        <w:spacing w:line="360" w:lineRule="auto"/>
        <w:jc w:val="both"/>
      </w:pPr>
    </w:p>
    <w:p w:rsidR="0067371A" w:rsidRDefault="002D5CFD" w:rsidP="007C1948">
      <w:pPr>
        <w:autoSpaceDE w:val="0"/>
        <w:autoSpaceDN w:val="0"/>
        <w:adjustRightInd w:val="0"/>
        <w:spacing w:line="360" w:lineRule="auto"/>
        <w:jc w:val="both"/>
      </w:pPr>
      <w:r w:rsidRPr="00CF3A28">
        <w:t xml:space="preserve">The proposed project consists of replacing the entire bridge with a new </w:t>
      </w:r>
      <w:r w:rsidR="00A90661" w:rsidRPr="00CF3A28">
        <w:rPr>
          <w:bCs/>
        </w:rPr>
        <w:t>fixed-span bridge</w:t>
      </w:r>
      <w:r w:rsidR="009120B4" w:rsidRPr="00CF3A28">
        <w:rPr>
          <w:bCs/>
        </w:rPr>
        <w:t xml:space="preserve">.  A preliminary design has been developed, and further refinements are anticipated through the design-build process.  The proposed </w:t>
      </w:r>
      <w:r w:rsidR="009120B4" w:rsidRPr="00CF3A28">
        <w:rPr>
          <w:bCs/>
        </w:rPr>
        <w:lastRenderedPageBreak/>
        <w:t xml:space="preserve">design consists of a fixed-span bridge </w:t>
      </w:r>
      <w:r w:rsidR="00A90661" w:rsidRPr="00CF3A28">
        <w:rPr>
          <w:bCs/>
        </w:rPr>
        <w:t xml:space="preserve">with a vertical clearance of 55 feet above mean high water, and a horizontal clearance of at least 90 feet between fenders.  </w:t>
      </w:r>
      <w:r w:rsidR="004604FA" w:rsidRPr="00CF3A28">
        <w:t>The new bridge will be approximately 2,300 feet long and approximately 68 fe</w:t>
      </w:r>
      <w:r w:rsidR="0067371A">
        <w:t>et wide; although SC 41 is currently a two-lane road, the new bridge will be constructed to accommodate the likely future widening of SC 41 to four lanes as well as possible bike lanes and sidewalks.</w:t>
      </w:r>
    </w:p>
    <w:p w:rsidR="0067371A" w:rsidRDefault="0067371A" w:rsidP="007C1948">
      <w:pPr>
        <w:autoSpaceDE w:val="0"/>
        <w:autoSpaceDN w:val="0"/>
        <w:adjustRightInd w:val="0"/>
        <w:spacing w:line="360" w:lineRule="auto"/>
        <w:jc w:val="both"/>
      </w:pPr>
    </w:p>
    <w:p w:rsidR="004604FA" w:rsidRPr="00CF3A28" w:rsidRDefault="004604FA" w:rsidP="007C1948">
      <w:pPr>
        <w:autoSpaceDE w:val="0"/>
        <w:autoSpaceDN w:val="0"/>
        <w:adjustRightInd w:val="0"/>
        <w:spacing w:line="360" w:lineRule="auto"/>
        <w:jc w:val="both"/>
      </w:pPr>
    </w:p>
    <w:p w:rsidR="00E10264" w:rsidRPr="00CF3A28" w:rsidRDefault="00EE7794" w:rsidP="007C1948">
      <w:pPr>
        <w:autoSpaceDE w:val="0"/>
        <w:autoSpaceDN w:val="0"/>
        <w:adjustRightInd w:val="0"/>
        <w:spacing w:line="360" w:lineRule="auto"/>
        <w:jc w:val="both"/>
      </w:pPr>
      <w:r>
        <w:t>T</w:t>
      </w:r>
      <w:r w:rsidR="004604FA" w:rsidRPr="00CF3A28">
        <w:t xml:space="preserve">he </w:t>
      </w:r>
      <w:r w:rsidR="002D5CFD" w:rsidRPr="00CF3A28">
        <w:t xml:space="preserve">new </w:t>
      </w:r>
      <w:r w:rsidR="004604FA" w:rsidRPr="00CF3A28">
        <w:t xml:space="preserve">bridge </w:t>
      </w:r>
      <w:r>
        <w:t xml:space="preserve">will be constructed </w:t>
      </w:r>
      <w:r w:rsidR="002D5CFD" w:rsidRPr="00CF3A28">
        <w:t xml:space="preserve">about 110 feet </w:t>
      </w:r>
      <w:r w:rsidR="004604FA" w:rsidRPr="00CF3A28">
        <w:t>to the east</w:t>
      </w:r>
      <w:r w:rsidR="002D5CFD" w:rsidRPr="00CF3A28">
        <w:t xml:space="preserve"> (upstream) and</w:t>
      </w:r>
      <w:r w:rsidR="004604FA" w:rsidRPr="00CF3A28">
        <w:t xml:space="preserve"> parallel to the existing </w:t>
      </w:r>
      <w:r>
        <w:t>bridge</w:t>
      </w:r>
      <w:r w:rsidR="004604FA" w:rsidRPr="00CF3A28">
        <w:t>.  The project will begin approximately 2,300 feet south of the existing bridge and continue through a relocated SC 41/Clements Ferry Road (S-33) intersection along Clements Ferry Road to near Reflectance Drive.</w:t>
      </w:r>
      <w:r w:rsidR="00E10264" w:rsidRPr="00CF3A28">
        <w:t xml:space="preserve"> The new bridge will include about 20 bents </w:t>
      </w:r>
      <w:r w:rsidR="005D3E49" w:rsidRPr="00CF3A28">
        <w:t>at 81 square feet each.  All of the bents will be placed below mean low water.</w:t>
      </w:r>
    </w:p>
    <w:p w:rsidR="00E10264" w:rsidRPr="00CF3A28" w:rsidRDefault="00E10264" w:rsidP="007C1948">
      <w:pPr>
        <w:autoSpaceDE w:val="0"/>
        <w:autoSpaceDN w:val="0"/>
        <w:adjustRightInd w:val="0"/>
        <w:spacing w:line="360" w:lineRule="auto"/>
        <w:jc w:val="both"/>
      </w:pPr>
    </w:p>
    <w:p w:rsidR="004604FA" w:rsidRPr="00CF3A28" w:rsidRDefault="00E10264" w:rsidP="007C1948">
      <w:pPr>
        <w:autoSpaceDE w:val="0"/>
        <w:autoSpaceDN w:val="0"/>
        <w:adjustRightInd w:val="0"/>
        <w:spacing w:line="360" w:lineRule="auto"/>
        <w:jc w:val="both"/>
      </w:pPr>
      <w:r w:rsidRPr="00CF3A28">
        <w:t>T</w:t>
      </w:r>
      <w:r w:rsidR="004604FA" w:rsidRPr="00CF3A28">
        <w:t xml:space="preserve">he </w:t>
      </w:r>
      <w:r w:rsidR="00DF1FA9">
        <w:t xml:space="preserve">EFH </w:t>
      </w:r>
      <w:r w:rsidR="004604FA" w:rsidRPr="00CF3A28">
        <w:t xml:space="preserve">study corridor </w:t>
      </w:r>
      <w:r w:rsidR="00DF1FA9">
        <w:t>extend</w:t>
      </w:r>
      <w:r w:rsidR="004604FA" w:rsidRPr="00CF3A28">
        <w:t xml:space="preserve">s </w:t>
      </w:r>
      <w:r w:rsidR="00DF1FA9">
        <w:t xml:space="preserve">about </w:t>
      </w:r>
      <w:r w:rsidR="004604FA" w:rsidRPr="00CF3A28">
        <w:t>150</w:t>
      </w:r>
      <w:r w:rsidR="00DF1FA9">
        <w:t>0</w:t>
      </w:r>
      <w:r w:rsidR="004604FA" w:rsidRPr="00CF3A28">
        <w:t xml:space="preserve"> feet </w:t>
      </w:r>
      <w:r w:rsidR="00DF1FA9">
        <w:t xml:space="preserve">from the centerline of the </w:t>
      </w:r>
      <w:r w:rsidR="004604FA" w:rsidRPr="00CF3A28">
        <w:t xml:space="preserve">existing right-of-way (ROW) along both sides of the existing </w:t>
      </w:r>
      <w:r w:rsidR="00DF1FA9">
        <w:t xml:space="preserve">along </w:t>
      </w:r>
      <w:r w:rsidR="004604FA" w:rsidRPr="00CF3A28">
        <w:t xml:space="preserve">approximately 1.5 miles </w:t>
      </w:r>
      <w:r w:rsidR="00DF1FA9">
        <w:t>of</w:t>
      </w:r>
      <w:r w:rsidR="004604FA" w:rsidRPr="00CF3A28">
        <w:t xml:space="preserve"> SC 41 and encompasses approximately </w:t>
      </w:r>
      <w:r w:rsidR="005C06EA">
        <w:t>550</w:t>
      </w:r>
      <w:r w:rsidR="004604FA" w:rsidRPr="00CF3A28">
        <w:t xml:space="preserve"> acres (Figures 1 and 2).  </w:t>
      </w:r>
    </w:p>
    <w:p w:rsidR="00E10264" w:rsidRPr="00CF3A28" w:rsidRDefault="00E10264" w:rsidP="007C1948">
      <w:pPr>
        <w:autoSpaceDE w:val="0"/>
        <w:autoSpaceDN w:val="0"/>
        <w:adjustRightInd w:val="0"/>
        <w:spacing w:line="360" w:lineRule="auto"/>
        <w:jc w:val="both"/>
      </w:pPr>
    </w:p>
    <w:p w:rsidR="004604FA" w:rsidRPr="00CF3A28" w:rsidRDefault="00E10264" w:rsidP="007C1948">
      <w:pPr>
        <w:tabs>
          <w:tab w:val="left" w:pos="7740"/>
        </w:tabs>
        <w:spacing w:line="360" w:lineRule="auto"/>
        <w:jc w:val="both"/>
      </w:pPr>
      <w:r w:rsidRPr="00CF3A28">
        <w:t xml:space="preserve">The existing bridge will likely be removed upon completion of the new bridge.  </w:t>
      </w:r>
      <w:r w:rsidR="004604FA" w:rsidRPr="00CF3A28">
        <w:t xml:space="preserve">Work for the proposed improvements is anticipated to begin in 2013/2014 and should be complete in 2017.  </w:t>
      </w:r>
    </w:p>
    <w:p w:rsidR="006B078D" w:rsidRPr="00CF3A28" w:rsidRDefault="006B078D" w:rsidP="007C1948">
      <w:pPr>
        <w:spacing w:line="360" w:lineRule="auto"/>
      </w:pPr>
    </w:p>
    <w:p w:rsidR="000E23CA" w:rsidRPr="00CF3A28" w:rsidRDefault="000E23CA" w:rsidP="007C1948">
      <w:pPr>
        <w:spacing w:line="360" w:lineRule="auto"/>
      </w:pPr>
    </w:p>
    <w:p w:rsidR="006B078D" w:rsidRPr="00CF3A28" w:rsidRDefault="006B078D" w:rsidP="007C1948">
      <w:pPr>
        <w:pStyle w:val="DPTitle1"/>
        <w:spacing w:line="360" w:lineRule="auto"/>
        <w:jc w:val="both"/>
        <w:rPr>
          <w:rFonts w:ascii="Times New Roman" w:hAnsi="Times New Roman"/>
          <w:b/>
          <w:sz w:val="24"/>
          <w:szCs w:val="24"/>
        </w:rPr>
      </w:pPr>
      <w:r w:rsidRPr="00CF3A28">
        <w:rPr>
          <w:rFonts w:ascii="Times New Roman" w:hAnsi="Times New Roman"/>
          <w:b/>
          <w:sz w:val="24"/>
          <w:szCs w:val="24"/>
        </w:rPr>
        <w:t>Essential Fish Habitat Setting</w:t>
      </w:r>
    </w:p>
    <w:p w:rsidR="006B078D" w:rsidRPr="00CF3A28" w:rsidRDefault="00D615C5" w:rsidP="00D615C5">
      <w:pPr>
        <w:spacing w:line="360" w:lineRule="auto"/>
        <w:jc w:val="both"/>
      </w:pPr>
      <w:r>
        <w:t xml:space="preserve">Essential Fish Habitat is defined in the Magnuson-Stevens Act as “all waters and substrate necessary to fish for spawning, breeding, feeding or growth to maturity”.  </w:t>
      </w:r>
      <w:r w:rsidR="006B078D" w:rsidRPr="00CF3A28">
        <w:t xml:space="preserve">The South Atlantic Fishery Management Council (SAFMC) is tasked with conserving and managing fish stocks for a portion of the Atlantic coast.  </w:t>
      </w:r>
      <w:r w:rsidR="00261CEF" w:rsidRPr="00CF3A28">
        <w:t>H</w:t>
      </w:r>
      <w:r w:rsidR="006B078D" w:rsidRPr="00CF3A28">
        <w:t xml:space="preserve">abitat types that are designated as EFH by the SAFMC </w:t>
      </w:r>
      <w:r w:rsidR="005525D9">
        <w:t xml:space="preserve">and </w:t>
      </w:r>
      <w:r w:rsidR="006B078D" w:rsidRPr="00CF3A28">
        <w:t>are present</w:t>
      </w:r>
      <w:r w:rsidR="005525D9">
        <w:t xml:space="preserve"> within the project study area are discussed below.  All of these habitats are elements of the tidal creek system of the Wando River and the Charleston Harbor Coastal Inlet.</w:t>
      </w:r>
    </w:p>
    <w:p w:rsidR="006B078D" w:rsidRPr="00CF3A28" w:rsidRDefault="006B078D" w:rsidP="007C1948">
      <w:pPr>
        <w:autoSpaceDE w:val="0"/>
        <w:autoSpaceDN w:val="0"/>
        <w:adjustRightInd w:val="0"/>
        <w:spacing w:line="360" w:lineRule="auto"/>
        <w:jc w:val="both"/>
        <w:rPr>
          <w:b/>
        </w:rPr>
      </w:pPr>
    </w:p>
    <w:p w:rsidR="006B078D" w:rsidRPr="00CF3A28" w:rsidRDefault="006B078D" w:rsidP="007C1948">
      <w:pPr>
        <w:autoSpaceDE w:val="0"/>
        <w:autoSpaceDN w:val="0"/>
        <w:adjustRightInd w:val="0"/>
        <w:spacing w:line="360" w:lineRule="auto"/>
        <w:jc w:val="both"/>
        <w:rPr>
          <w:b/>
        </w:rPr>
      </w:pPr>
      <w:r w:rsidRPr="00CF3A28">
        <w:rPr>
          <w:b/>
        </w:rPr>
        <w:t>Estuarine water column</w:t>
      </w:r>
    </w:p>
    <w:p w:rsidR="00D0159F" w:rsidRPr="00CF3A28" w:rsidRDefault="007C1948" w:rsidP="007C1948">
      <w:pPr>
        <w:autoSpaceDE w:val="0"/>
        <w:autoSpaceDN w:val="0"/>
        <w:adjustRightInd w:val="0"/>
        <w:spacing w:line="360" w:lineRule="auto"/>
        <w:jc w:val="both"/>
      </w:pPr>
      <w:r w:rsidRPr="00CF3A28">
        <w:t>E</w:t>
      </w:r>
      <w:r w:rsidR="001B541F" w:rsidRPr="00CF3A28">
        <w:t>stuarine water column is the open water habitat between the water surface and bottom sediments within an estuarine environment.  Estuaries are semi-enclosed coastal bodies</w:t>
      </w:r>
      <w:r w:rsidR="006B078D" w:rsidRPr="00CF3A28">
        <w:t xml:space="preserve"> of water </w:t>
      </w:r>
      <w:r w:rsidR="00D0159F" w:rsidRPr="00CF3A28">
        <w:t xml:space="preserve">where saline ocean water </w:t>
      </w:r>
      <w:r w:rsidR="006B078D" w:rsidRPr="00CF3A28">
        <w:t xml:space="preserve">mixes with fresh water </w:t>
      </w:r>
      <w:r w:rsidR="00D0159F" w:rsidRPr="00CF3A28">
        <w:t>from upland rivers and streams</w:t>
      </w:r>
      <w:r w:rsidR="006B078D" w:rsidRPr="00CF3A28">
        <w:t xml:space="preserve">.  The </w:t>
      </w:r>
      <w:r w:rsidR="001B541F" w:rsidRPr="00CF3A28">
        <w:t xml:space="preserve">estuarine </w:t>
      </w:r>
      <w:r w:rsidR="006B078D" w:rsidRPr="00CF3A28">
        <w:t xml:space="preserve">water column </w:t>
      </w:r>
      <w:r w:rsidR="00D0159F" w:rsidRPr="00CF3A28">
        <w:t>provides habitat for planktonic phytoplankton and zooplankton, and free-swimming larval, juvenile, and adult</w:t>
      </w:r>
      <w:r w:rsidR="001B541F" w:rsidRPr="00CF3A28">
        <w:t xml:space="preserve"> fish and crustaceans.</w:t>
      </w:r>
    </w:p>
    <w:p w:rsidR="007E6263" w:rsidRPr="00CF3A28" w:rsidRDefault="007E6263" w:rsidP="007C1948">
      <w:pPr>
        <w:autoSpaceDE w:val="0"/>
        <w:autoSpaceDN w:val="0"/>
        <w:adjustRightInd w:val="0"/>
        <w:spacing w:line="360" w:lineRule="auto"/>
        <w:jc w:val="both"/>
      </w:pPr>
    </w:p>
    <w:p w:rsidR="007E6263" w:rsidRPr="00CF3A28" w:rsidRDefault="007C1948" w:rsidP="007C1948">
      <w:pPr>
        <w:pStyle w:val="BodyText1"/>
        <w:spacing w:line="360" w:lineRule="auto"/>
        <w:rPr>
          <w:rFonts w:ascii="Times New Roman" w:hAnsi="Times New Roman" w:cs="Times New Roman"/>
          <w:sz w:val="24"/>
          <w:szCs w:val="24"/>
        </w:rPr>
      </w:pPr>
      <w:r w:rsidRPr="00CF3A28">
        <w:rPr>
          <w:rFonts w:ascii="Times New Roman" w:hAnsi="Times New Roman" w:cs="Times New Roman"/>
          <w:sz w:val="24"/>
          <w:szCs w:val="24"/>
        </w:rPr>
        <w:lastRenderedPageBreak/>
        <w:t xml:space="preserve">Estuarine water column habitat within the project study area consists of waters of </w:t>
      </w:r>
      <w:r w:rsidR="005C06EA">
        <w:rPr>
          <w:rFonts w:ascii="Times New Roman" w:hAnsi="Times New Roman" w:cs="Times New Roman"/>
          <w:sz w:val="24"/>
          <w:szCs w:val="24"/>
        </w:rPr>
        <w:t xml:space="preserve">the Wando River below the SC 41 </w:t>
      </w:r>
      <w:r w:rsidRPr="00CF3A28">
        <w:rPr>
          <w:rFonts w:ascii="Times New Roman" w:hAnsi="Times New Roman" w:cs="Times New Roman"/>
          <w:sz w:val="24"/>
          <w:szCs w:val="24"/>
        </w:rPr>
        <w:t>bridge</w:t>
      </w:r>
      <w:r w:rsidR="005C06EA">
        <w:rPr>
          <w:rFonts w:ascii="Times New Roman" w:hAnsi="Times New Roman" w:cs="Times New Roman"/>
          <w:sz w:val="24"/>
          <w:szCs w:val="24"/>
        </w:rPr>
        <w:t>.</w:t>
      </w:r>
      <w:r w:rsidRPr="00CF3A28">
        <w:rPr>
          <w:rFonts w:ascii="Times New Roman" w:hAnsi="Times New Roman" w:cs="Times New Roman"/>
          <w:sz w:val="24"/>
          <w:szCs w:val="24"/>
        </w:rPr>
        <w:t xml:space="preserve"> T</w:t>
      </w:r>
      <w:r w:rsidR="007E6263" w:rsidRPr="00CF3A28">
        <w:rPr>
          <w:rFonts w:ascii="Times New Roman" w:hAnsi="Times New Roman" w:cs="Times New Roman"/>
          <w:sz w:val="24"/>
          <w:szCs w:val="24"/>
        </w:rPr>
        <w:t>he estuarine water column is by far the dominant essential fish habitat in the SC 41 bridge replacement project area, comprising about half of the entire study corridor</w:t>
      </w:r>
      <w:r w:rsidR="00EE7794">
        <w:rPr>
          <w:rFonts w:ascii="Times New Roman" w:hAnsi="Times New Roman" w:cs="Times New Roman"/>
          <w:sz w:val="24"/>
          <w:szCs w:val="24"/>
        </w:rPr>
        <w:t xml:space="preserve"> and about 90 percent of the affected aquatic habitats</w:t>
      </w:r>
      <w:r w:rsidR="005C06EA" w:rsidRPr="00CF3A28">
        <w:rPr>
          <w:rFonts w:ascii="Times New Roman" w:hAnsi="Times New Roman" w:cs="Times New Roman"/>
          <w:sz w:val="24"/>
          <w:szCs w:val="24"/>
        </w:rPr>
        <w:t xml:space="preserve">(Figure </w:t>
      </w:r>
      <w:r w:rsidR="005C06EA">
        <w:rPr>
          <w:rFonts w:ascii="Times New Roman" w:hAnsi="Times New Roman" w:cs="Times New Roman"/>
          <w:sz w:val="24"/>
          <w:szCs w:val="24"/>
        </w:rPr>
        <w:t>2</w:t>
      </w:r>
      <w:r w:rsidR="005C06EA" w:rsidRPr="00CF3A28">
        <w:rPr>
          <w:rFonts w:ascii="Times New Roman" w:hAnsi="Times New Roman" w:cs="Times New Roman"/>
          <w:sz w:val="24"/>
          <w:szCs w:val="24"/>
        </w:rPr>
        <w:t>)</w:t>
      </w:r>
      <w:r w:rsidR="00EE7794">
        <w:rPr>
          <w:rFonts w:ascii="Times New Roman" w:hAnsi="Times New Roman" w:cs="Times New Roman"/>
          <w:sz w:val="24"/>
          <w:szCs w:val="24"/>
        </w:rPr>
        <w:t>.</w:t>
      </w:r>
    </w:p>
    <w:p w:rsidR="006B078D" w:rsidRPr="00CF3A28" w:rsidRDefault="006B078D" w:rsidP="007C1948">
      <w:pPr>
        <w:spacing w:line="360" w:lineRule="auto"/>
        <w:jc w:val="both"/>
      </w:pPr>
    </w:p>
    <w:p w:rsidR="006B078D" w:rsidRPr="00CF3A28" w:rsidRDefault="006B078D" w:rsidP="007C1948">
      <w:pPr>
        <w:spacing w:line="360" w:lineRule="auto"/>
        <w:jc w:val="both"/>
        <w:rPr>
          <w:b/>
        </w:rPr>
      </w:pPr>
      <w:r w:rsidRPr="00CF3A28">
        <w:rPr>
          <w:b/>
        </w:rPr>
        <w:t>Intertidal flat</w:t>
      </w:r>
    </w:p>
    <w:p w:rsidR="001B541F" w:rsidRPr="00CF3A28" w:rsidRDefault="001B541F" w:rsidP="007C1948">
      <w:pPr>
        <w:spacing w:line="360" w:lineRule="auto"/>
        <w:jc w:val="both"/>
      </w:pPr>
      <w:r w:rsidRPr="00CF3A28">
        <w:t>Intertidal flats are fine-grained sedimentary depositional habitats where the duration of tidal inundation prevents establishment of estuarine emergent wetlands.</w:t>
      </w:r>
      <w:r w:rsidR="008B3EA1" w:rsidRPr="00CF3A28">
        <w:t xml:space="preserve">  </w:t>
      </w:r>
      <w:r w:rsidR="007C1948" w:rsidRPr="00CF3A28">
        <w:t>Intertidal flats are generally high in primary productivity, resulting from a rich benthic microalgae community and inflow of detritus. They provide habitat for a variety of estuarine-dependent species, including benthic invertebrates, small fishes, and predators.</w:t>
      </w:r>
    </w:p>
    <w:p w:rsidR="001B541F" w:rsidRPr="00CF3A28" w:rsidRDefault="001B541F" w:rsidP="007C1948">
      <w:pPr>
        <w:spacing w:line="360" w:lineRule="auto"/>
        <w:jc w:val="both"/>
      </w:pPr>
    </w:p>
    <w:p w:rsidR="007E6263" w:rsidRPr="00CF3A28" w:rsidRDefault="00236724" w:rsidP="007C1948">
      <w:pPr>
        <w:spacing w:line="360" w:lineRule="auto"/>
        <w:jc w:val="both"/>
      </w:pPr>
      <w:r w:rsidRPr="00CF3A28">
        <w:t>Intertidal flats are</w:t>
      </w:r>
      <w:r w:rsidR="005C06EA">
        <w:t xml:space="preserve"> a common </w:t>
      </w:r>
      <w:r w:rsidRPr="00CF3A28">
        <w:t xml:space="preserve">component of the estuarine environment </w:t>
      </w:r>
      <w:r w:rsidR="007E6263" w:rsidRPr="00CF3A28">
        <w:t>in the project study area</w:t>
      </w:r>
      <w:r w:rsidR="005C06EA">
        <w:t>, and</w:t>
      </w:r>
      <w:r w:rsidRPr="00CF3A28">
        <w:t xml:space="preserve"> generally occurring as thin bands along the lower edges of estuarine emergent wetlands</w:t>
      </w:r>
      <w:r w:rsidR="005C06EA">
        <w:t xml:space="preserve"> (Figure 2)</w:t>
      </w:r>
      <w:r w:rsidR="007E6263" w:rsidRPr="00CF3A28">
        <w:t xml:space="preserve">.  </w:t>
      </w:r>
    </w:p>
    <w:p w:rsidR="007E6263" w:rsidRPr="00CF3A28" w:rsidRDefault="007E6263" w:rsidP="007C1948">
      <w:pPr>
        <w:spacing w:line="360" w:lineRule="auto"/>
        <w:jc w:val="both"/>
      </w:pPr>
    </w:p>
    <w:p w:rsidR="006B078D" w:rsidRPr="00CF3A28" w:rsidRDefault="006B078D" w:rsidP="007C1948">
      <w:pPr>
        <w:spacing w:line="360" w:lineRule="auto"/>
        <w:jc w:val="both"/>
        <w:rPr>
          <w:b/>
        </w:rPr>
      </w:pPr>
      <w:r w:rsidRPr="00CF3A28">
        <w:rPr>
          <w:b/>
        </w:rPr>
        <w:t>Estuarine emergent wetlands</w:t>
      </w:r>
    </w:p>
    <w:p w:rsidR="00236724" w:rsidRPr="00CF3A28" w:rsidRDefault="00874348" w:rsidP="007C1948">
      <w:pPr>
        <w:spacing w:line="360" w:lineRule="auto"/>
        <w:jc w:val="both"/>
      </w:pPr>
      <w:r w:rsidRPr="00CF3A28">
        <w:t>E</w:t>
      </w:r>
      <w:r w:rsidR="006B078D" w:rsidRPr="00CF3A28">
        <w:t xml:space="preserve">stuarine emergent wetlands </w:t>
      </w:r>
      <w:r w:rsidR="00236724" w:rsidRPr="00CF3A28">
        <w:t xml:space="preserve">are tidal wetlands dominated by salt-tolerant non-woody plant communities with  </w:t>
      </w:r>
    </w:p>
    <w:p w:rsidR="001A67AD" w:rsidRPr="00CF3A28" w:rsidRDefault="00236724" w:rsidP="001A67AD">
      <w:pPr>
        <w:spacing w:line="360" w:lineRule="auto"/>
        <w:jc w:val="both"/>
      </w:pPr>
      <w:r w:rsidRPr="00CF3A28">
        <w:t xml:space="preserve">low species diversity but high primary productivity. </w:t>
      </w:r>
      <w:r w:rsidR="001A67AD" w:rsidRPr="00CF3A28">
        <w:t xml:space="preserve"> Most estuarine emergent wetlands in South Carolina are dominated by one or two species (usually </w:t>
      </w:r>
      <w:r w:rsidR="001A67AD" w:rsidRPr="00CF3A28">
        <w:rPr>
          <w:i/>
        </w:rPr>
        <w:t>Spartina alterniflora</w:t>
      </w:r>
      <w:r w:rsidR="001A67AD" w:rsidRPr="00CF3A28">
        <w:t xml:space="preserve"> and/or </w:t>
      </w:r>
      <w:r w:rsidR="001A67AD" w:rsidRPr="00CF3A28">
        <w:rPr>
          <w:i/>
        </w:rPr>
        <w:t>Juncus roemerianus</w:t>
      </w:r>
      <w:r w:rsidR="001A67AD" w:rsidRPr="00CF3A28">
        <w:t xml:space="preserve">). </w:t>
      </w:r>
      <w:r w:rsidR="006B078D" w:rsidRPr="00CF3A28">
        <w:t xml:space="preserve">Estuarine emergent wetlands </w:t>
      </w:r>
      <w:r w:rsidR="001A67AD" w:rsidRPr="00CF3A28">
        <w:t>provide essential fish habitat for juvenile and adult forms of many fish and shellfish species.</w:t>
      </w:r>
      <w:r w:rsidR="006B078D" w:rsidRPr="00CF3A28">
        <w:t xml:space="preserve">  </w:t>
      </w:r>
    </w:p>
    <w:p w:rsidR="001A67AD" w:rsidRPr="00CF3A28" w:rsidRDefault="001A67AD" w:rsidP="001A67AD">
      <w:pPr>
        <w:spacing w:line="360" w:lineRule="auto"/>
        <w:jc w:val="both"/>
      </w:pPr>
    </w:p>
    <w:p w:rsidR="001A67AD" w:rsidRPr="00CF3A28" w:rsidRDefault="001A67AD" w:rsidP="001A67AD">
      <w:pPr>
        <w:spacing w:line="360" w:lineRule="auto"/>
        <w:jc w:val="both"/>
      </w:pPr>
      <w:r w:rsidRPr="00CF3A28">
        <w:t xml:space="preserve">Estuarine emergent wetlands are the second largest component of the estuarine environment in the project area.  They occur in large swaths through much of the intertidal area along the Wando River and its tributaries (Figure </w:t>
      </w:r>
      <w:r w:rsidR="005C06EA">
        <w:t>2</w:t>
      </w:r>
      <w:r w:rsidRPr="00CF3A28">
        <w:t xml:space="preserve">).  </w:t>
      </w:r>
    </w:p>
    <w:p w:rsidR="00EE7794" w:rsidRDefault="00EE7794" w:rsidP="007C1948">
      <w:pPr>
        <w:spacing w:line="360" w:lineRule="auto"/>
        <w:jc w:val="both"/>
        <w:rPr>
          <w:b/>
        </w:rPr>
      </w:pPr>
    </w:p>
    <w:p w:rsidR="001C6469" w:rsidRPr="00CF3A28" w:rsidRDefault="001C6469" w:rsidP="007C1948">
      <w:pPr>
        <w:spacing w:line="360" w:lineRule="auto"/>
        <w:jc w:val="both"/>
        <w:rPr>
          <w:b/>
        </w:rPr>
      </w:pPr>
      <w:r w:rsidRPr="00CF3A28">
        <w:rPr>
          <w:b/>
        </w:rPr>
        <w:t>Oyster reefs and shell banks</w:t>
      </w:r>
    </w:p>
    <w:p w:rsidR="00520CA5" w:rsidRPr="00CF3A28" w:rsidRDefault="001A67AD" w:rsidP="005C06EA">
      <w:pPr>
        <w:spacing w:line="360" w:lineRule="auto"/>
        <w:jc w:val="both"/>
      </w:pPr>
      <w:r w:rsidRPr="00CF3A28">
        <w:t xml:space="preserve">Oyster reefs and shell banks consist of natural </w:t>
      </w:r>
      <w:r w:rsidR="00EE7794">
        <w:t xml:space="preserve">hard benthic </w:t>
      </w:r>
      <w:r w:rsidRPr="00CF3A28">
        <w:t>structures found primarily in intertidal habitats, and are formed by the attachment of many individual shellfish and their shells to each other.  Oyster reefs and shell banks in the project area consist primarily of Eastern</w:t>
      </w:r>
      <w:r w:rsidR="00EE7794">
        <w:t xml:space="preserve"> oyster (Crassostrea virginica).  Mussels, barnacles, and other encrusting invertebrates are also commonly found in these habitats.</w:t>
      </w:r>
      <w:r w:rsidR="005C06EA">
        <w:t xml:space="preserve"> </w:t>
      </w:r>
      <w:r w:rsidR="00EE7794">
        <w:t xml:space="preserve"> </w:t>
      </w:r>
      <w:r w:rsidR="009267F6" w:rsidRPr="00CF3A28">
        <w:t>O</w:t>
      </w:r>
      <w:r w:rsidR="00286CA4" w:rsidRPr="00CF3A28">
        <w:t>yster reefs</w:t>
      </w:r>
      <w:r w:rsidR="009267F6" w:rsidRPr="00CF3A28">
        <w:t xml:space="preserve"> and shell banks</w:t>
      </w:r>
      <w:r w:rsidR="00286CA4" w:rsidRPr="00CF3A28">
        <w:t xml:space="preserve"> provide feeding and nursery areas for</w:t>
      </w:r>
      <w:r w:rsidR="009267F6" w:rsidRPr="00CF3A28">
        <w:t xml:space="preserve"> shrimp and other</w:t>
      </w:r>
      <w:r w:rsidR="00286CA4" w:rsidRPr="00CF3A28">
        <w:t xml:space="preserve"> </w:t>
      </w:r>
      <w:r w:rsidR="00E952FA" w:rsidRPr="00CF3A28">
        <w:t xml:space="preserve">federally managed </w:t>
      </w:r>
      <w:r w:rsidR="009267F6" w:rsidRPr="00CF3A28">
        <w:t>species</w:t>
      </w:r>
      <w:r w:rsidR="00EE7794">
        <w:t>, as well as</w:t>
      </w:r>
      <w:r w:rsidR="00EE7794" w:rsidRPr="00EE7794">
        <w:t xml:space="preserve"> </w:t>
      </w:r>
      <w:r w:rsidR="00EE7794" w:rsidRPr="00CF3A28">
        <w:t>nutrient recycling, sediment stabilization, and refuge habitat.</w:t>
      </w:r>
    </w:p>
    <w:p w:rsidR="005C06EA" w:rsidRDefault="005C06EA" w:rsidP="007C1948">
      <w:pPr>
        <w:pStyle w:val="41EAtext"/>
        <w:rPr>
          <w:rFonts w:ascii="Times New Roman" w:hAnsi="Times New Roman" w:cs="Times New Roman"/>
          <w:sz w:val="24"/>
          <w:szCs w:val="24"/>
        </w:rPr>
      </w:pPr>
    </w:p>
    <w:p w:rsidR="007C1948" w:rsidRPr="00CF3A28" w:rsidRDefault="00CF3A28" w:rsidP="007C1948">
      <w:pPr>
        <w:pStyle w:val="41EAtext"/>
        <w:rPr>
          <w:rFonts w:ascii="Times New Roman" w:hAnsi="Times New Roman" w:cs="Times New Roman"/>
          <w:sz w:val="24"/>
          <w:szCs w:val="24"/>
        </w:rPr>
      </w:pPr>
      <w:r w:rsidRPr="00CF3A28">
        <w:rPr>
          <w:rFonts w:ascii="Times New Roman" w:hAnsi="Times New Roman" w:cs="Times New Roman"/>
          <w:sz w:val="24"/>
          <w:szCs w:val="24"/>
        </w:rPr>
        <w:lastRenderedPageBreak/>
        <w:t>T</w:t>
      </w:r>
      <w:r w:rsidR="007C1948" w:rsidRPr="00CF3A28">
        <w:rPr>
          <w:rFonts w:ascii="Times New Roman" w:hAnsi="Times New Roman" w:cs="Times New Roman"/>
          <w:sz w:val="24"/>
          <w:szCs w:val="24"/>
        </w:rPr>
        <w:t>he Wando River</w:t>
      </w:r>
      <w:r w:rsidRPr="00CF3A28">
        <w:rPr>
          <w:rFonts w:ascii="Times New Roman" w:hAnsi="Times New Roman" w:cs="Times New Roman"/>
          <w:sz w:val="24"/>
          <w:szCs w:val="24"/>
        </w:rPr>
        <w:t xml:space="preserve"> and adjoining tidal creeks</w:t>
      </w:r>
      <w:r w:rsidR="007C1948" w:rsidRPr="00CF3A28">
        <w:rPr>
          <w:rFonts w:ascii="Times New Roman" w:hAnsi="Times New Roman" w:cs="Times New Roman"/>
          <w:sz w:val="24"/>
          <w:szCs w:val="24"/>
        </w:rPr>
        <w:t xml:space="preserve"> within the project study area have been classified by SCDHEC as Shellfish Harvesting Waters (SFH).  Class SFH are tidal salt</w:t>
      </w:r>
      <w:r w:rsidRPr="00CF3A28">
        <w:rPr>
          <w:rFonts w:ascii="Times New Roman" w:hAnsi="Times New Roman" w:cs="Times New Roman"/>
          <w:sz w:val="24"/>
          <w:szCs w:val="24"/>
        </w:rPr>
        <w:t xml:space="preserve"> </w:t>
      </w:r>
      <w:r w:rsidR="007C1948" w:rsidRPr="00CF3A28">
        <w:rPr>
          <w:rFonts w:ascii="Times New Roman" w:hAnsi="Times New Roman" w:cs="Times New Roman"/>
          <w:sz w:val="24"/>
          <w:szCs w:val="24"/>
        </w:rPr>
        <w:t>waters protected for shellfish harvesting and uses listed in Class SA and Class SB.  Class SA and SB waters are suitable for primary and secondary contact recreation, crabbing, fishing, and for the survival and propagation of a balanced indigenous aquatic community of marine fauna and flora.  Information on the location of oyster reefs was obtained from SCDNR (South Carolina Intertidal Oyster Reef Mapping).  Oyster reefs and shell banks are present in numerous locations along the north shoreline of the Wando River and on tidal flats south and east of SC 41, although none are located under or immediately adjacent to the existing or proposed bridges</w:t>
      </w:r>
      <w:r w:rsidR="005C06EA">
        <w:rPr>
          <w:rFonts w:ascii="Times New Roman" w:hAnsi="Times New Roman" w:cs="Times New Roman"/>
          <w:sz w:val="24"/>
          <w:szCs w:val="24"/>
        </w:rPr>
        <w:t xml:space="preserve"> (Figure 2)</w:t>
      </w:r>
      <w:r w:rsidR="007C1948" w:rsidRPr="00CF3A28">
        <w:rPr>
          <w:rFonts w:ascii="Times New Roman" w:hAnsi="Times New Roman" w:cs="Times New Roman"/>
          <w:sz w:val="24"/>
          <w:szCs w:val="24"/>
        </w:rPr>
        <w:t xml:space="preserve">. It is </w:t>
      </w:r>
      <w:r w:rsidR="00697D36">
        <w:rPr>
          <w:rFonts w:ascii="Times New Roman" w:hAnsi="Times New Roman" w:cs="Times New Roman"/>
          <w:sz w:val="24"/>
          <w:szCs w:val="24"/>
        </w:rPr>
        <w:t>likely that</w:t>
      </w:r>
      <w:r w:rsidR="007C1948" w:rsidRPr="00CF3A28">
        <w:rPr>
          <w:rFonts w:ascii="Times New Roman" w:hAnsi="Times New Roman" w:cs="Times New Roman"/>
          <w:sz w:val="24"/>
          <w:szCs w:val="24"/>
        </w:rPr>
        <w:t xml:space="preserve"> oysters and other benthic epifauna are present on the pilings of the existing bridge, but these structures were not assessed as part of this evaluation.</w:t>
      </w:r>
    </w:p>
    <w:p w:rsidR="00B14355" w:rsidRPr="00CF3A28" w:rsidRDefault="00B14355" w:rsidP="007C1948">
      <w:pPr>
        <w:spacing w:line="360" w:lineRule="auto"/>
        <w:jc w:val="both"/>
      </w:pPr>
    </w:p>
    <w:p w:rsidR="007C1948" w:rsidRPr="00CF3A28" w:rsidRDefault="007C1948" w:rsidP="007C1948">
      <w:pPr>
        <w:pStyle w:val="Heading3"/>
        <w:numPr>
          <w:ilvl w:val="0"/>
          <w:numId w:val="0"/>
        </w:numPr>
        <w:spacing w:line="360" w:lineRule="auto"/>
        <w:rPr>
          <w:rFonts w:ascii="Times New Roman" w:hAnsi="Times New Roman" w:cs="Times New Roman"/>
          <w:sz w:val="24"/>
          <w:szCs w:val="24"/>
        </w:rPr>
      </w:pPr>
      <w:r w:rsidRPr="00CF3A28">
        <w:rPr>
          <w:rFonts w:ascii="Times New Roman" w:hAnsi="Times New Roman" w:cs="Times New Roman"/>
          <w:sz w:val="24"/>
          <w:szCs w:val="24"/>
        </w:rPr>
        <w:t>Habitat Areas of Particular Concern</w:t>
      </w:r>
    </w:p>
    <w:p w:rsidR="001F311F" w:rsidRDefault="007C1948" w:rsidP="001F311F">
      <w:pPr>
        <w:autoSpaceDE w:val="0"/>
        <w:autoSpaceDN w:val="0"/>
        <w:adjustRightInd w:val="0"/>
        <w:spacing w:line="360" w:lineRule="auto"/>
        <w:jc w:val="both"/>
      </w:pPr>
      <w:r w:rsidRPr="00CF3A28">
        <w:t xml:space="preserve">Habitat Areas of Particular Concern (HAPC) are areas designated by the NMFS and the Fishery Management Councils as subsets of EFH which are rare, particularly susceptible to human-induced degradation, especially ecologically important, or located in an environmentally stressed area.   HAPC include high value intertidal and estuarine habitats and habitats used for migration, spawning, and rearing of fish or shellfish.  </w:t>
      </w:r>
    </w:p>
    <w:p w:rsidR="00FF4AD3" w:rsidRDefault="00FF4AD3" w:rsidP="001F311F">
      <w:pPr>
        <w:autoSpaceDE w:val="0"/>
        <w:autoSpaceDN w:val="0"/>
        <w:adjustRightInd w:val="0"/>
        <w:spacing w:line="360" w:lineRule="auto"/>
        <w:jc w:val="both"/>
      </w:pPr>
    </w:p>
    <w:p w:rsidR="00D615C5" w:rsidRDefault="00FF4AD3" w:rsidP="00D615C5">
      <w:pPr>
        <w:autoSpaceDE w:val="0"/>
        <w:autoSpaceDN w:val="0"/>
        <w:adjustRightInd w:val="0"/>
        <w:spacing w:line="360" w:lineRule="auto"/>
        <w:jc w:val="both"/>
      </w:pPr>
      <w:r w:rsidRPr="001F311F">
        <w:t xml:space="preserve">In South Carolina </w:t>
      </w:r>
      <w:r>
        <w:t xml:space="preserve">the </w:t>
      </w:r>
      <w:r w:rsidRPr="001F311F">
        <w:t>nursery habitat of</w:t>
      </w:r>
      <w:r>
        <w:t xml:space="preserve"> shrimp is estuarine emergent wetlands and the</w:t>
      </w:r>
      <w:r w:rsidRPr="001F311F">
        <w:t xml:space="preserve"> deep</w:t>
      </w:r>
      <w:r>
        <w:t>er</w:t>
      </w:r>
      <w:r w:rsidRPr="001F311F">
        <w:t xml:space="preserve"> holes and creek chan</w:t>
      </w:r>
      <w:r>
        <w:t>nels adjoining the marsh system</w:t>
      </w:r>
      <w:r w:rsidRPr="001F311F">
        <w:t xml:space="preserve">. Therefore, the </w:t>
      </w:r>
      <w:r>
        <w:t xml:space="preserve">HAPC </w:t>
      </w:r>
      <w:r w:rsidRPr="001F311F">
        <w:t xml:space="preserve">for early growth and development </w:t>
      </w:r>
      <w:r>
        <w:t xml:space="preserve">of shrimp </w:t>
      </w:r>
      <w:r w:rsidRPr="001F311F">
        <w:t xml:space="preserve">encompasses the </w:t>
      </w:r>
      <w:r>
        <w:t>t</w:t>
      </w:r>
      <w:r w:rsidRPr="00CF3A28">
        <w:t>idal creeks and their associated estuarine water column, estuarine emergent wetlands, intertidal flats, and oyster reef and shell</w:t>
      </w:r>
      <w:r>
        <w:t xml:space="preserve"> banks.  Areas which meet the criteria for EFH-Habitat Areas of Particular Concern (EFH-HAPCs) for penaeid shrimp in South Carolina include all coastal inlets and all Outstanding Resource Waters in the coastal counties.  </w:t>
      </w:r>
      <w:r w:rsidR="005300C7" w:rsidRPr="00CF3A28">
        <w:t xml:space="preserve">The Wando River </w:t>
      </w:r>
      <w:r w:rsidR="005300C7" w:rsidRPr="001F311F">
        <w:t xml:space="preserve">within the project limits is identified </w:t>
      </w:r>
      <w:r>
        <w:t xml:space="preserve">by NMFS </w:t>
      </w:r>
      <w:r w:rsidR="005300C7" w:rsidRPr="001F311F">
        <w:t xml:space="preserve">as a </w:t>
      </w:r>
      <w:r w:rsidR="005300C7">
        <w:t>HAPC</w:t>
      </w:r>
      <w:r w:rsidR="005300C7" w:rsidRPr="001F311F">
        <w:t xml:space="preserve"> – Coastal Inlet.</w:t>
      </w:r>
    </w:p>
    <w:p w:rsidR="00FF4AD3" w:rsidRDefault="00FF4AD3" w:rsidP="00D615C5">
      <w:pPr>
        <w:autoSpaceDE w:val="0"/>
        <w:autoSpaceDN w:val="0"/>
        <w:adjustRightInd w:val="0"/>
        <w:spacing w:line="360" w:lineRule="auto"/>
        <w:jc w:val="both"/>
      </w:pPr>
    </w:p>
    <w:p w:rsidR="005C06EA" w:rsidRDefault="005C06EA" w:rsidP="00D615C5">
      <w:pPr>
        <w:autoSpaceDE w:val="0"/>
        <w:autoSpaceDN w:val="0"/>
        <w:adjustRightInd w:val="0"/>
        <w:spacing w:line="360" w:lineRule="auto"/>
        <w:jc w:val="both"/>
      </w:pPr>
    </w:p>
    <w:p w:rsidR="006B078D" w:rsidRPr="00CF3A28" w:rsidRDefault="002C7184" w:rsidP="007C1948">
      <w:pPr>
        <w:pStyle w:val="DPTitle1"/>
        <w:spacing w:line="360" w:lineRule="auto"/>
        <w:jc w:val="both"/>
        <w:rPr>
          <w:rFonts w:ascii="Times New Roman" w:hAnsi="Times New Roman"/>
          <w:b/>
          <w:sz w:val="24"/>
          <w:szCs w:val="24"/>
        </w:rPr>
      </w:pPr>
      <w:r w:rsidRPr="00CF3A28">
        <w:rPr>
          <w:rFonts w:ascii="Times New Roman" w:hAnsi="Times New Roman"/>
          <w:b/>
          <w:sz w:val="24"/>
          <w:szCs w:val="24"/>
        </w:rPr>
        <w:t>Managed Fishery Species</w:t>
      </w:r>
    </w:p>
    <w:p w:rsidR="00410E7D" w:rsidRPr="00CF3A28" w:rsidRDefault="00624409" w:rsidP="009267F6">
      <w:pPr>
        <w:pStyle w:val="Heading3"/>
        <w:numPr>
          <w:ilvl w:val="0"/>
          <w:numId w:val="0"/>
        </w:numPr>
        <w:spacing w:line="360" w:lineRule="auto"/>
        <w:rPr>
          <w:rFonts w:ascii="Times New Roman" w:hAnsi="Times New Roman" w:cs="Times New Roman"/>
          <w:b w:val="0"/>
          <w:color w:val="000000"/>
          <w:sz w:val="24"/>
          <w:szCs w:val="24"/>
          <w:shd w:val="clear" w:color="auto" w:fill="FFFFFF"/>
        </w:rPr>
      </w:pPr>
      <w:r w:rsidRPr="00CF3A28">
        <w:rPr>
          <w:rFonts w:ascii="Times New Roman" w:hAnsi="Times New Roman" w:cs="Times New Roman"/>
          <w:b w:val="0"/>
          <w:color w:val="000000"/>
          <w:sz w:val="24"/>
          <w:szCs w:val="24"/>
          <w:shd w:val="clear" w:color="auto" w:fill="FFFFFF"/>
        </w:rPr>
        <w:t>The South Atlantic Fishery Management Council currently manages eight fisheries.  These fisheries include: coastal migratory pelagics, coral and live bottom habitat, dolphin and wahoo, golden crab, shrimp,</w:t>
      </w:r>
      <w:r w:rsidR="005525D9">
        <w:rPr>
          <w:rFonts w:ascii="Times New Roman" w:hAnsi="Times New Roman" w:cs="Times New Roman"/>
          <w:b w:val="0"/>
          <w:color w:val="000000"/>
          <w:sz w:val="24"/>
          <w:szCs w:val="24"/>
          <w:shd w:val="clear" w:color="auto" w:fill="FFFFFF"/>
        </w:rPr>
        <w:t xml:space="preserve"> the</w:t>
      </w:r>
      <w:r w:rsidRPr="00CF3A28">
        <w:rPr>
          <w:rFonts w:ascii="Times New Roman" w:hAnsi="Times New Roman" w:cs="Times New Roman"/>
          <w:b w:val="0"/>
          <w:color w:val="000000"/>
          <w:sz w:val="24"/>
          <w:szCs w:val="24"/>
          <w:shd w:val="clear" w:color="auto" w:fill="FFFFFF"/>
        </w:rPr>
        <w:t xml:space="preserve"> snapper grouper</w:t>
      </w:r>
      <w:r w:rsidR="005525D9">
        <w:rPr>
          <w:rFonts w:ascii="Times New Roman" w:hAnsi="Times New Roman" w:cs="Times New Roman"/>
          <w:b w:val="0"/>
          <w:color w:val="000000"/>
          <w:sz w:val="24"/>
          <w:szCs w:val="24"/>
          <w:shd w:val="clear" w:color="auto" w:fill="FFFFFF"/>
        </w:rPr>
        <w:t xml:space="preserve"> complex</w:t>
      </w:r>
      <w:r w:rsidRPr="00CF3A28">
        <w:rPr>
          <w:rFonts w:ascii="Times New Roman" w:hAnsi="Times New Roman" w:cs="Times New Roman"/>
          <w:b w:val="0"/>
          <w:color w:val="000000"/>
          <w:sz w:val="24"/>
          <w:szCs w:val="24"/>
          <w:shd w:val="clear" w:color="auto" w:fill="FFFFFF"/>
        </w:rPr>
        <w:t>, spiny lobster, and Sargassum.  Of these managed fisheries, only the shrimp fishery plays a significant role in the SC 41 bridge replacement project study area.  Species managed</w:t>
      </w:r>
      <w:r w:rsidR="00733EA1" w:rsidRPr="00CF3A28">
        <w:rPr>
          <w:rFonts w:ascii="Times New Roman" w:hAnsi="Times New Roman" w:cs="Times New Roman"/>
          <w:b w:val="0"/>
          <w:color w:val="000000"/>
          <w:sz w:val="24"/>
          <w:szCs w:val="24"/>
          <w:shd w:val="clear" w:color="auto" w:fill="FFFFFF"/>
        </w:rPr>
        <w:t xml:space="preserve"> by the SAFMC</w:t>
      </w:r>
      <w:r w:rsidR="00365643" w:rsidRPr="00CF3A28">
        <w:rPr>
          <w:rFonts w:ascii="Times New Roman" w:hAnsi="Times New Roman" w:cs="Times New Roman"/>
          <w:b w:val="0"/>
          <w:color w:val="000000"/>
          <w:sz w:val="24"/>
          <w:szCs w:val="24"/>
          <w:shd w:val="clear" w:color="auto" w:fill="FFFFFF"/>
        </w:rPr>
        <w:t xml:space="preserve"> </w:t>
      </w:r>
      <w:r w:rsidRPr="00CF3A28">
        <w:rPr>
          <w:rFonts w:ascii="Times New Roman" w:hAnsi="Times New Roman" w:cs="Times New Roman"/>
          <w:b w:val="0"/>
          <w:color w:val="000000"/>
          <w:sz w:val="24"/>
          <w:szCs w:val="24"/>
          <w:shd w:val="clear" w:color="auto" w:fill="FFFFFF"/>
        </w:rPr>
        <w:t>as coastal migratory pelagics</w:t>
      </w:r>
      <w:r w:rsidR="00365643" w:rsidRPr="00CF3A28">
        <w:rPr>
          <w:rFonts w:ascii="Times New Roman" w:hAnsi="Times New Roman" w:cs="Times New Roman"/>
          <w:b w:val="0"/>
          <w:color w:val="000000"/>
          <w:sz w:val="24"/>
          <w:szCs w:val="24"/>
          <w:shd w:val="clear" w:color="auto" w:fill="FFFFFF"/>
        </w:rPr>
        <w:t xml:space="preserve"> (Spanish mackerel, king mackerel, and cobia)</w:t>
      </w:r>
      <w:r w:rsidRPr="00CF3A28">
        <w:rPr>
          <w:rFonts w:ascii="Times New Roman" w:hAnsi="Times New Roman" w:cs="Times New Roman"/>
          <w:b w:val="0"/>
          <w:color w:val="000000"/>
          <w:sz w:val="24"/>
          <w:szCs w:val="24"/>
          <w:shd w:val="clear" w:color="auto" w:fill="FFFFFF"/>
        </w:rPr>
        <w:t xml:space="preserve"> and snapper / grouper</w:t>
      </w:r>
      <w:r w:rsidR="00365643" w:rsidRPr="00CF3A28">
        <w:rPr>
          <w:rFonts w:ascii="Times New Roman" w:hAnsi="Times New Roman" w:cs="Times New Roman"/>
          <w:b w:val="0"/>
          <w:color w:val="000000"/>
          <w:sz w:val="24"/>
          <w:szCs w:val="24"/>
          <w:shd w:val="clear" w:color="auto" w:fill="FFFFFF"/>
        </w:rPr>
        <w:t xml:space="preserve"> (73 species of snapper, </w:t>
      </w:r>
      <w:r w:rsidR="00365643" w:rsidRPr="00CF3A28">
        <w:rPr>
          <w:rFonts w:ascii="Times New Roman" w:hAnsi="Times New Roman" w:cs="Times New Roman"/>
          <w:b w:val="0"/>
          <w:color w:val="000000"/>
          <w:sz w:val="24"/>
          <w:szCs w:val="24"/>
          <w:shd w:val="clear" w:color="auto" w:fill="FFFFFF"/>
        </w:rPr>
        <w:lastRenderedPageBreak/>
        <w:t xml:space="preserve">grouper, and other reef dwelling fish) are present in the offshore and coastal waters of South Carolina and may occur in the project area as very occasional migrants and are unlikely to be affected  by the proposed work.  </w:t>
      </w:r>
    </w:p>
    <w:p w:rsidR="00624409" w:rsidRPr="00CF3A28" w:rsidRDefault="00C4686C" w:rsidP="009267F6">
      <w:pPr>
        <w:pStyle w:val="Heading3"/>
        <w:numPr>
          <w:ilvl w:val="0"/>
          <w:numId w:val="0"/>
        </w:numPr>
        <w:spacing w:line="360" w:lineRule="auto"/>
        <w:rPr>
          <w:rFonts w:ascii="Times New Roman" w:hAnsi="Times New Roman" w:cs="Times New Roman"/>
          <w:b w:val="0"/>
          <w:color w:val="000000"/>
          <w:sz w:val="24"/>
          <w:szCs w:val="24"/>
          <w:shd w:val="clear" w:color="auto" w:fill="FFFFFF"/>
        </w:rPr>
      </w:pPr>
      <w:r w:rsidRPr="00CF3A28">
        <w:rPr>
          <w:rFonts w:ascii="Times New Roman" w:hAnsi="Times New Roman" w:cs="Times New Roman"/>
          <w:b w:val="0"/>
          <w:color w:val="000000"/>
          <w:sz w:val="24"/>
          <w:szCs w:val="24"/>
          <w:shd w:val="clear" w:color="auto" w:fill="FFFFFF"/>
        </w:rPr>
        <w:t>These fishery species are discussed below.</w:t>
      </w:r>
    </w:p>
    <w:p w:rsidR="009267F6" w:rsidRPr="00CF3A28" w:rsidRDefault="009267F6" w:rsidP="009267F6">
      <w:pPr>
        <w:pStyle w:val="Heading3"/>
        <w:numPr>
          <w:ilvl w:val="0"/>
          <w:numId w:val="0"/>
        </w:numPr>
        <w:spacing w:line="360" w:lineRule="auto"/>
        <w:rPr>
          <w:rFonts w:ascii="Times New Roman" w:hAnsi="Times New Roman" w:cs="Times New Roman"/>
          <w:sz w:val="24"/>
          <w:szCs w:val="24"/>
        </w:rPr>
      </w:pPr>
      <w:r w:rsidRPr="00CF3A28">
        <w:rPr>
          <w:rFonts w:ascii="Times New Roman" w:hAnsi="Times New Roman" w:cs="Times New Roman"/>
          <w:sz w:val="24"/>
          <w:szCs w:val="24"/>
        </w:rPr>
        <w:t>Shrimp</w:t>
      </w:r>
    </w:p>
    <w:p w:rsidR="009267F6" w:rsidRPr="00CF3A28" w:rsidRDefault="009267F6" w:rsidP="009267F6">
      <w:pPr>
        <w:pStyle w:val="BodyText1"/>
        <w:spacing w:line="360" w:lineRule="auto"/>
        <w:rPr>
          <w:rFonts w:ascii="Times New Roman" w:hAnsi="Times New Roman" w:cs="Times New Roman"/>
          <w:sz w:val="24"/>
          <w:szCs w:val="24"/>
        </w:rPr>
      </w:pPr>
      <w:r w:rsidRPr="00CF3A28">
        <w:rPr>
          <w:rFonts w:ascii="Times New Roman" w:hAnsi="Times New Roman" w:cs="Times New Roman"/>
          <w:sz w:val="24"/>
          <w:szCs w:val="24"/>
        </w:rPr>
        <w:t>Two commercially important marine shrimp species managed by the SAFMC are brown shrimp (</w:t>
      </w:r>
      <w:r w:rsidRPr="00CF3A28">
        <w:rPr>
          <w:rFonts w:ascii="Times New Roman" w:hAnsi="Times New Roman" w:cs="Times New Roman"/>
          <w:i/>
          <w:sz w:val="24"/>
          <w:szCs w:val="24"/>
        </w:rPr>
        <w:t>Farfantepenaeus aztecus</w:t>
      </w:r>
      <w:r w:rsidRPr="00CF3A28">
        <w:rPr>
          <w:rFonts w:ascii="Times New Roman" w:hAnsi="Times New Roman" w:cs="Times New Roman"/>
          <w:sz w:val="24"/>
          <w:szCs w:val="24"/>
        </w:rPr>
        <w:t>) and white shrimp (</w:t>
      </w:r>
      <w:r w:rsidRPr="00CF3A28">
        <w:rPr>
          <w:rFonts w:ascii="Times New Roman" w:hAnsi="Times New Roman" w:cs="Times New Roman"/>
          <w:i/>
          <w:sz w:val="24"/>
          <w:szCs w:val="24"/>
        </w:rPr>
        <w:t>Litopenaeus setiferus</w:t>
      </w:r>
      <w:r w:rsidRPr="00CF3A28">
        <w:rPr>
          <w:rFonts w:ascii="Times New Roman" w:hAnsi="Times New Roman" w:cs="Times New Roman"/>
          <w:sz w:val="24"/>
          <w:szCs w:val="24"/>
        </w:rPr>
        <w:t>) shrimp.  Both species are important components of estuarine ecosystems</w:t>
      </w:r>
      <w:r w:rsidR="00BD6BB6" w:rsidRPr="00CF3A28">
        <w:rPr>
          <w:rFonts w:ascii="Times New Roman" w:hAnsi="Times New Roman" w:cs="Times New Roman"/>
          <w:sz w:val="24"/>
          <w:szCs w:val="24"/>
        </w:rPr>
        <w:t>.  Larval, post-larval, and juvenile shrimp are found in estuarine waters in the spring and summer, and adult forms tend to move to deeper nearshore waters in the fall and winter</w:t>
      </w:r>
      <w:r w:rsidR="00410E7D" w:rsidRPr="00CF3A28">
        <w:rPr>
          <w:rFonts w:ascii="Times New Roman" w:hAnsi="Times New Roman" w:cs="Times New Roman"/>
          <w:sz w:val="24"/>
          <w:szCs w:val="24"/>
        </w:rPr>
        <w:t>.  These species are common in the Wando River and in the project study area.</w:t>
      </w:r>
    </w:p>
    <w:p w:rsidR="001F311F" w:rsidRPr="001F311F" w:rsidRDefault="009267F6" w:rsidP="001F311F">
      <w:pPr>
        <w:pStyle w:val="BodyText1"/>
        <w:spacing w:after="0" w:line="360" w:lineRule="auto"/>
        <w:rPr>
          <w:rFonts w:ascii="Times New Roman" w:hAnsi="Times New Roman" w:cs="Times New Roman"/>
          <w:sz w:val="24"/>
          <w:szCs w:val="24"/>
        </w:rPr>
      </w:pPr>
      <w:r w:rsidRPr="00CF3A28">
        <w:rPr>
          <w:rFonts w:ascii="Times New Roman" w:hAnsi="Times New Roman" w:cs="Times New Roman"/>
          <w:sz w:val="24"/>
          <w:szCs w:val="24"/>
        </w:rPr>
        <w:t xml:space="preserve">EFH for brown and white shrimp </w:t>
      </w:r>
      <w:r w:rsidR="001F311F" w:rsidRPr="001F311F">
        <w:rPr>
          <w:rFonts w:ascii="Times New Roman" w:hAnsi="Times New Roman" w:cs="Times New Roman"/>
          <w:sz w:val="24"/>
          <w:szCs w:val="24"/>
        </w:rPr>
        <w:t xml:space="preserve">includes inshore estuarine nursery areas, offshore marine habitats used </w:t>
      </w:r>
    </w:p>
    <w:p w:rsidR="001F311F" w:rsidRPr="001F311F" w:rsidRDefault="001F311F" w:rsidP="001F311F">
      <w:pPr>
        <w:pStyle w:val="BodyText1"/>
        <w:spacing w:after="0" w:line="360" w:lineRule="auto"/>
        <w:rPr>
          <w:rFonts w:ascii="Times New Roman" w:hAnsi="Times New Roman" w:cs="Times New Roman"/>
          <w:sz w:val="24"/>
          <w:szCs w:val="24"/>
        </w:rPr>
      </w:pPr>
      <w:r w:rsidRPr="001F311F">
        <w:rPr>
          <w:rFonts w:ascii="Times New Roman" w:hAnsi="Times New Roman" w:cs="Times New Roman"/>
          <w:sz w:val="24"/>
          <w:szCs w:val="24"/>
        </w:rPr>
        <w:t xml:space="preserve">for spawning and growth to maturity, and all interconnecting water bodies as described in the </w:t>
      </w:r>
    </w:p>
    <w:p w:rsidR="001F311F" w:rsidRDefault="001F311F" w:rsidP="001F311F">
      <w:pPr>
        <w:pStyle w:val="BodyText1"/>
        <w:spacing w:line="360" w:lineRule="auto"/>
        <w:rPr>
          <w:rFonts w:ascii="Times New Roman" w:hAnsi="Times New Roman" w:cs="Times New Roman"/>
          <w:sz w:val="24"/>
          <w:szCs w:val="24"/>
        </w:rPr>
      </w:pPr>
      <w:r>
        <w:rPr>
          <w:rFonts w:ascii="Times New Roman" w:hAnsi="Times New Roman" w:cs="Times New Roman"/>
          <w:sz w:val="24"/>
          <w:szCs w:val="24"/>
        </w:rPr>
        <w:t>Council Habitat Plan. With</w:t>
      </w:r>
      <w:r w:rsidR="009267F6" w:rsidRPr="00CF3A28">
        <w:rPr>
          <w:rFonts w:ascii="Times New Roman" w:hAnsi="Times New Roman" w:cs="Times New Roman"/>
          <w:sz w:val="24"/>
          <w:szCs w:val="24"/>
        </w:rPr>
        <w:t xml:space="preserve">in the project study area </w:t>
      </w:r>
      <w:r>
        <w:rPr>
          <w:rFonts w:ascii="Times New Roman" w:hAnsi="Times New Roman" w:cs="Times New Roman"/>
          <w:sz w:val="24"/>
          <w:szCs w:val="24"/>
        </w:rPr>
        <w:t xml:space="preserve">EFH </w:t>
      </w:r>
      <w:r w:rsidR="009267F6" w:rsidRPr="00CF3A28">
        <w:rPr>
          <w:rFonts w:ascii="Times New Roman" w:hAnsi="Times New Roman" w:cs="Times New Roman"/>
          <w:sz w:val="24"/>
          <w:szCs w:val="24"/>
        </w:rPr>
        <w:t>consists of estuarine emergent wetland</w:t>
      </w:r>
      <w:r w:rsidR="00BD6BB6" w:rsidRPr="00CF3A28">
        <w:rPr>
          <w:rFonts w:ascii="Times New Roman" w:hAnsi="Times New Roman" w:cs="Times New Roman"/>
          <w:sz w:val="24"/>
          <w:szCs w:val="24"/>
        </w:rPr>
        <w:t xml:space="preserve">s, </w:t>
      </w:r>
      <w:r w:rsidR="009267F6" w:rsidRPr="00CF3A28">
        <w:rPr>
          <w:rFonts w:ascii="Times New Roman" w:hAnsi="Times New Roman" w:cs="Times New Roman"/>
          <w:sz w:val="24"/>
          <w:szCs w:val="24"/>
        </w:rPr>
        <w:t>the estuarine water</w:t>
      </w:r>
      <w:r w:rsidR="00410E7D" w:rsidRPr="00CF3A28">
        <w:rPr>
          <w:rFonts w:ascii="Times New Roman" w:hAnsi="Times New Roman" w:cs="Times New Roman"/>
          <w:sz w:val="24"/>
          <w:szCs w:val="24"/>
        </w:rPr>
        <w:t xml:space="preserve"> column; and intertidal flats.  </w:t>
      </w:r>
      <w:r w:rsidR="005300C7">
        <w:rPr>
          <w:rFonts w:ascii="Times New Roman" w:hAnsi="Times New Roman" w:cs="Times New Roman"/>
          <w:sz w:val="24"/>
          <w:szCs w:val="24"/>
        </w:rPr>
        <w:t>EFH-HAPC</w:t>
      </w:r>
      <w:r w:rsidRPr="001F311F">
        <w:rPr>
          <w:rFonts w:ascii="Times New Roman" w:hAnsi="Times New Roman" w:cs="Times New Roman"/>
          <w:sz w:val="24"/>
          <w:szCs w:val="24"/>
        </w:rPr>
        <w:t xml:space="preserve"> for penaeid shrimp </w:t>
      </w:r>
      <w:r>
        <w:rPr>
          <w:rFonts w:ascii="Times New Roman" w:hAnsi="Times New Roman" w:cs="Times New Roman"/>
          <w:sz w:val="24"/>
          <w:szCs w:val="24"/>
        </w:rPr>
        <w:t xml:space="preserve">in the project area consists of </w:t>
      </w:r>
      <w:r w:rsidR="005300C7">
        <w:rPr>
          <w:rFonts w:ascii="Times New Roman" w:hAnsi="Times New Roman" w:cs="Times New Roman"/>
          <w:sz w:val="24"/>
          <w:szCs w:val="24"/>
        </w:rPr>
        <w:t>C</w:t>
      </w:r>
      <w:r w:rsidRPr="001F311F">
        <w:rPr>
          <w:rFonts w:ascii="Times New Roman" w:hAnsi="Times New Roman" w:cs="Times New Roman"/>
          <w:sz w:val="24"/>
          <w:szCs w:val="24"/>
        </w:rPr>
        <w:t xml:space="preserve">oastal </w:t>
      </w:r>
      <w:r w:rsidR="005300C7">
        <w:rPr>
          <w:rFonts w:ascii="Times New Roman" w:hAnsi="Times New Roman" w:cs="Times New Roman"/>
          <w:sz w:val="24"/>
          <w:szCs w:val="24"/>
        </w:rPr>
        <w:t>I</w:t>
      </w:r>
      <w:r w:rsidRPr="001F311F">
        <w:rPr>
          <w:rFonts w:ascii="Times New Roman" w:hAnsi="Times New Roman" w:cs="Times New Roman"/>
          <w:sz w:val="24"/>
          <w:szCs w:val="24"/>
        </w:rPr>
        <w:t xml:space="preserve">nlets, </w:t>
      </w:r>
      <w:r>
        <w:rPr>
          <w:rFonts w:ascii="Times New Roman" w:hAnsi="Times New Roman" w:cs="Times New Roman"/>
          <w:sz w:val="24"/>
          <w:szCs w:val="24"/>
        </w:rPr>
        <w:t>including t</w:t>
      </w:r>
      <w:r w:rsidR="00410E7D" w:rsidRPr="00CF3A28">
        <w:rPr>
          <w:rFonts w:ascii="Times New Roman" w:hAnsi="Times New Roman" w:cs="Times New Roman"/>
          <w:sz w:val="24"/>
          <w:szCs w:val="24"/>
        </w:rPr>
        <w:t>he Wando River</w:t>
      </w:r>
      <w:r>
        <w:rPr>
          <w:rFonts w:ascii="Times New Roman" w:hAnsi="Times New Roman" w:cs="Times New Roman"/>
          <w:sz w:val="24"/>
          <w:szCs w:val="24"/>
        </w:rPr>
        <w:t>.</w:t>
      </w:r>
    </w:p>
    <w:p w:rsidR="001F311F" w:rsidRPr="00CF3A28" w:rsidRDefault="001F311F" w:rsidP="001F311F">
      <w:pPr>
        <w:pStyle w:val="BodyText1"/>
        <w:spacing w:after="0" w:line="360" w:lineRule="auto"/>
        <w:rPr>
          <w:rFonts w:ascii="Times New Roman" w:hAnsi="Times New Roman" w:cs="Times New Roman"/>
          <w:sz w:val="24"/>
          <w:szCs w:val="24"/>
        </w:rPr>
      </w:pPr>
    </w:p>
    <w:p w:rsidR="00BD6BB6" w:rsidRPr="00CF3A28" w:rsidRDefault="00BD6BB6" w:rsidP="00BD6BB6">
      <w:pPr>
        <w:spacing w:line="360" w:lineRule="auto"/>
        <w:jc w:val="both"/>
        <w:rPr>
          <w:b/>
        </w:rPr>
      </w:pPr>
      <w:r w:rsidRPr="00CF3A28">
        <w:rPr>
          <w:b/>
        </w:rPr>
        <w:t>Snapper -Grouper Complex</w:t>
      </w:r>
    </w:p>
    <w:p w:rsidR="00410E7D" w:rsidRPr="00CF3A28" w:rsidRDefault="00BD6BB6" w:rsidP="00410E7D">
      <w:pPr>
        <w:pStyle w:val="BodyText1"/>
        <w:spacing w:line="360" w:lineRule="auto"/>
        <w:rPr>
          <w:rFonts w:ascii="Times New Roman" w:hAnsi="Times New Roman" w:cs="Times New Roman"/>
          <w:sz w:val="24"/>
          <w:szCs w:val="24"/>
        </w:rPr>
      </w:pPr>
      <w:r w:rsidRPr="00CF3A28">
        <w:rPr>
          <w:rFonts w:ascii="Times New Roman" w:hAnsi="Times New Roman" w:cs="Times New Roman"/>
          <w:sz w:val="24"/>
          <w:szCs w:val="24"/>
        </w:rPr>
        <w:t xml:space="preserve">The snapper grouper management plan manages 73 species of snapper, grouper and other relatively large fish species that inhabit deepwater reefs and other hard structures as adults.  Many species in the snapper-grouper complex </w:t>
      </w:r>
      <w:r w:rsidR="00FF6B5A" w:rsidRPr="00CF3A28">
        <w:rPr>
          <w:rFonts w:ascii="Times New Roman" w:hAnsi="Times New Roman" w:cs="Times New Roman"/>
          <w:sz w:val="24"/>
          <w:szCs w:val="24"/>
        </w:rPr>
        <w:t>may occur in estuarine habitats, especially in the southern portion of the</w:t>
      </w:r>
      <w:r w:rsidR="00D25F9B" w:rsidRPr="00CF3A28">
        <w:rPr>
          <w:rFonts w:ascii="Times New Roman" w:hAnsi="Times New Roman" w:cs="Times New Roman"/>
          <w:sz w:val="24"/>
          <w:szCs w:val="24"/>
        </w:rPr>
        <w:t>ir</w:t>
      </w:r>
      <w:r w:rsidR="00FF6B5A" w:rsidRPr="00CF3A28">
        <w:rPr>
          <w:rFonts w:ascii="Times New Roman" w:hAnsi="Times New Roman" w:cs="Times New Roman"/>
          <w:sz w:val="24"/>
          <w:szCs w:val="24"/>
        </w:rPr>
        <w:t xml:space="preserve"> ranges in Florida</w:t>
      </w:r>
      <w:r w:rsidR="00410E7D" w:rsidRPr="00CF3A28">
        <w:rPr>
          <w:rFonts w:ascii="Times New Roman" w:hAnsi="Times New Roman" w:cs="Times New Roman"/>
          <w:sz w:val="24"/>
          <w:szCs w:val="24"/>
        </w:rPr>
        <w:t>.</w:t>
      </w:r>
      <w:r w:rsidR="00D25F9B" w:rsidRPr="00CF3A28">
        <w:rPr>
          <w:rFonts w:ascii="Times New Roman" w:hAnsi="Times New Roman" w:cs="Times New Roman"/>
          <w:sz w:val="24"/>
          <w:szCs w:val="24"/>
        </w:rPr>
        <w:t xml:space="preserve"> F</w:t>
      </w:r>
      <w:r w:rsidR="00FF6B5A" w:rsidRPr="00CF3A28">
        <w:rPr>
          <w:rFonts w:ascii="Times New Roman" w:hAnsi="Times New Roman" w:cs="Times New Roman"/>
          <w:sz w:val="24"/>
          <w:szCs w:val="24"/>
        </w:rPr>
        <w:t>ive species</w:t>
      </w:r>
      <w:r w:rsidRPr="00CF3A28">
        <w:rPr>
          <w:rFonts w:ascii="Times New Roman" w:hAnsi="Times New Roman" w:cs="Times New Roman"/>
          <w:sz w:val="24"/>
          <w:szCs w:val="24"/>
        </w:rPr>
        <w:t xml:space="preserve"> are </w:t>
      </w:r>
      <w:r w:rsidR="00D25F9B" w:rsidRPr="00CF3A28">
        <w:rPr>
          <w:rFonts w:ascii="Times New Roman" w:hAnsi="Times New Roman" w:cs="Times New Roman"/>
          <w:sz w:val="24"/>
          <w:szCs w:val="24"/>
        </w:rPr>
        <w:t xml:space="preserve">considered </w:t>
      </w:r>
      <w:r w:rsidRPr="00CF3A28">
        <w:rPr>
          <w:rFonts w:ascii="Times New Roman" w:hAnsi="Times New Roman" w:cs="Times New Roman"/>
          <w:sz w:val="24"/>
          <w:szCs w:val="24"/>
        </w:rPr>
        <w:t>estuarine-dependent</w:t>
      </w:r>
      <w:r w:rsidR="00D25F9B" w:rsidRPr="00CF3A28">
        <w:rPr>
          <w:rFonts w:ascii="Times New Roman" w:hAnsi="Times New Roman" w:cs="Times New Roman"/>
          <w:sz w:val="24"/>
          <w:szCs w:val="24"/>
        </w:rPr>
        <w:t>, and o</w:t>
      </w:r>
      <w:r w:rsidRPr="00CF3A28">
        <w:rPr>
          <w:rFonts w:ascii="Times New Roman" w:hAnsi="Times New Roman" w:cs="Times New Roman"/>
          <w:sz w:val="24"/>
          <w:szCs w:val="24"/>
        </w:rPr>
        <w:t xml:space="preserve">f these species only the </w:t>
      </w:r>
      <w:r w:rsidR="00D25F9B" w:rsidRPr="00CF3A28">
        <w:rPr>
          <w:rFonts w:ascii="Times New Roman" w:hAnsi="Times New Roman" w:cs="Times New Roman"/>
          <w:sz w:val="24"/>
          <w:szCs w:val="24"/>
        </w:rPr>
        <w:t>gag grouper (</w:t>
      </w:r>
      <w:r w:rsidR="00D25F9B" w:rsidRPr="00CF3A28">
        <w:rPr>
          <w:rFonts w:ascii="Times New Roman" w:hAnsi="Times New Roman" w:cs="Times New Roman"/>
          <w:i/>
          <w:sz w:val="24"/>
          <w:szCs w:val="24"/>
        </w:rPr>
        <w:t>Mycteroperca microlepis</w:t>
      </w:r>
      <w:r w:rsidR="00D25F9B" w:rsidRPr="00CF3A28">
        <w:rPr>
          <w:rFonts w:ascii="Times New Roman" w:hAnsi="Times New Roman" w:cs="Times New Roman"/>
          <w:sz w:val="24"/>
          <w:szCs w:val="24"/>
        </w:rPr>
        <w:t xml:space="preserve">), </w:t>
      </w:r>
      <w:r w:rsidRPr="00CF3A28">
        <w:rPr>
          <w:rFonts w:ascii="Times New Roman" w:hAnsi="Times New Roman" w:cs="Times New Roman"/>
          <w:sz w:val="24"/>
          <w:szCs w:val="24"/>
        </w:rPr>
        <w:t xml:space="preserve">is </w:t>
      </w:r>
      <w:r w:rsidR="00CF3A28">
        <w:rPr>
          <w:rFonts w:ascii="Times New Roman" w:hAnsi="Times New Roman" w:cs="Times New Roman"/>
          <w:sz w:val="24"/>
          <w:szCs w:val="24"/>
        </w:rPr>
        <w:t xml:space="preserve">relatively </w:t>
      </w:r>
      <w:r w:rsidRPr="00CF3A28">
        <w:rPr>
          <w:rFonts w:ascii="Times New Roman" w:hAnsi="Times New Roman" w:cs="Times New Roman"/>
          <w:sz w:val="24"/>
          <w:szCs w:val="24"/>
        </w:rPr>
        <w:t>common in South Carolina waters</w:t>
      </w:r>
      <w:r w:rsidR="00410E7D" w:rsidRPr="00CF3A28">
        <w:rPr>
          <w:rFonts w:ascii="Times New Roman" w:hAnsi="Times New Roman" w:cs="Times New Roman"/>
          <w:sz w:val="24"/>
          <w:szCs w:val="24"/>
        </w:rPr>
        <w:t xml:space="preserve"> where it</w:t>
      </w:r>
      <w:r w:rsidR="00D25F9B" w:rsidRPr="00CF3A28">
        <w:rPr>
          <w:rFonts w:ascii="Times New Roman" w:hAnsi="Times New Roman" w:cs="Times New Roman"/>
          <w:sz w:val="24"/>
          <w:szCs w:val="24"/>
        </w:rPr>
        <w:t xml:space="preserve"> usually</w:t>
      </w:r>
      <w:r w:rsidR="00410E7D" w:rsidRPr="00CF3A28">
        <w:rPr>
          <w:rFonts w:ascii="Times New Roman" w:hAnsi="Times New Roman" w:cs="Times New Roman"/>
          <w:sz w:val="24"/>
          <w:szCs w:val="24"/>
        </w:rPr>
        <w:t xml:space="preserve"> occurs</w:t>
      </w:r>
      <w:r w:rsidR="00D25F9B" w:rsidRPr="00CF3A28">
        <w:rPr>
          <w:rFonts w:ascii="Times New Roman" w:hAnsi="Times New Roman" w:cs="Times New Roman"/>
          <w:sz w:val="24"/>
          <w:szCs w:val="24"/>
        </w:rPr>
        <w:t xml:space="preserve"> in deeper offshore areas.</w:t>
      </w:r>
      <w:r w:rsidRPr="00CF3A28">
        <w:rPr>
          <w:rFonts w:ascii="Times New Roman" w:hAnsi="Times New Roman" w:cs="Times New Roman"/>
          <w:sz w:val="24"/>
          <w:szCs w:val="24"/>
        </w:rPr>
        <w:t xml:space="preserve"> </w:t>
      </w:r>
      <w:r w:rsidR="00D25F9B" w:rsidRPr="00CF3A28">
        <w:rPr>
          <w:rFonts w:ascii="Times New Roman" w:hAnsi="Times New Roman" w:cs="Times New Roman"/>
          <w:sz w:val="24"/>
          <w:szCs w:val="24"/>
        </w:rPr>
        <w:t xml:space="preserve"> None of these species are expected to occur in study area or the Wando River as a whole except as very occasional and short-term visitors.  </w:t>
      </w:r>
      <w:r w:rsidR="00410E7D" w:rsidRPr="00CF3A28">
        <w:rPr>
          <w:rFonts w:ascii="Times New Roman" w:hAnsi="Times New Roman" w:cs="Times New Roman"/>
          <w:sz w:val="24"/>
          <w:szCs w:val="24"/>
        </w:rPr>
        <w:t>No HAPC for snapper / grouper occurs in or near the project study area</w:t>
      </w:r>
      <w:r w:rsidR="00CF3A28">
        <w:rPr>
          <w:rFonts w:ascii="Times New Roman" w:hAnsi="Times New Roman" w:cs="Times New Roman"/>
          <w:sz w:val="24"/>
          <w:szCs w:val="24"/>
        </w:rPr>
        <w:t>.</w:t>
      </w:r>
    </w:p>
    <w:p w:rsidR="00410E7D" w:rsidRPr="00CF3A28" w:rsidRDefault="00410E7D" w:rsidP="00BD6BB6">
      <w:pPr>
        <w:spacing w:line="360" w:lineRule="auto"/>
        <w:jc w:val="both"/>
      </w:pPr>
    </w:p>
    <w:p w:rsidR="00C4686C" w:rsidRPr="00CF3A28" w:rsidRDefault="00C4686C" w:rsidP="00C4686C">
      <w:pPr>
        <w:pStyle w:val="Heading3"/>
        <w:numPr>
          <w:ilvl w:val="0"/>
          <w:numId w:val="0"/>
        </w:numPr>
        <w:spacing w:before="0" w:after="0" w:line="360" w:lineRule="auto"/>
        <w:rPr>
          <w:rFonts w:ascii="Times New Roman" w:hAnsi="Times New Roman" w:cs="Times New Roman"/>
          <w:sz w:val="24"/>
          <w:szCs w:val="24"/>
        </w:rPr>
      </w:pPr>
      <w:r w:rsidRPr="00CF3A28">
        <w:rPr>
          <w:rFonts w:ascii="Times New Roman" w:hAnsi="Times New Roman" w:cs="Times New Roman"/>
          <w:sz w:val="24"/>
          <w:szCs w:val="24"/>
        </w:rPr>
        <w:t>Coastal Migratory Pelagic Species</w:t>
      </w:r>
    </w:p>
    <w:p w:rsidR="00CF3A28" w:rsidRPr="00CF3A28" w:rsidRDefault="00C4686C" w:rsidP="00CF3A28">
      <w:pPr>
        <w:pStyle w:val="BodyText1"/>
        <w:spacing w:line="360" w:lineRule="auto"/>
        <w:rPr>
          <w:rFonts w:ascii="Times New Roman" w:hAnsi="Times New Roman" w:cs="Times New Roman"/>
          <w:sz w:val="24"/>
          <w:szCs w:val="24"/>
        </w:rPr>
      </w:pPr>
      <w:r w:rsidRPr="00CF3A28">
        <w:rPr>
          <w:rFonts w:ascii="Times New Roman" w:hAnsi="Times New Roman" w:cs="Times New Roman"/>
          <w:sz w:val="24"/>
          <w:szCs w:val="24"/>
        </w:rPr>
        <w:t>Coastal migratory pelagic species, including Spanish mackerel (</w:t>
      </w:r>
      <w:r w:rsidRPr="00CF3A28">
        <w:rPr>
          <w:rFonts w:ascii="Times New Roman" w:hAnsi="Times New Roman" w:cs="Times New Roman"/>
          <w:i/>
          <w:sz w:val="24"/>
          <w:szCs w:val="24"/>
        </w:rPr>
        <w:t>Scomberomorus maculatus</w:t>
      </w:r>
      <w:r w:rsidRPr="00CF3A28">
        <w:rPr>
          <w:rFonts w:ascii="Times New Roman" w:hAnsi="Times New Roman" w:cs="Times New Roman"/>
          <w:sz w:val="24"/>
          <w:szCs w:val="24"/>
        </w:rPr>
        <w:t>) and Cobia (</w:t>
      </w:r>
      <w:r w:rsidRPr="00CF3A28">
        <w:rPr>
          <w:rFonts w:ascii="Times New Roman" w:hAnsi="Times New Roman" w:cs="Times New Roman"/>
          <w:i/>
          <w:sz w:val="24"/>
          <w:szCs w:val="24"/>
        </w:rPr>
        <w:t>Rachycentron canadum</w:t>
      </w:r>
      <w:r w:rsidRPr="00CF3A28">
        <w:rPr>
          <w:rFonts w:ascii="Times New Roman" w:hAnsi="Times New Roman" w:cs="Times New Roman"/>
          <w:sz w:val="24"/>
          <w:szCs w:val="24"/>
        </w:rPr>
        <w:t>) reside in nearshore and offshore waters as adults and in estuarine waters as larvae and juveniles.  Adults typically spawn in offshore waters and larval fish move to nearshore oceanic or lower salinity estuarine waters.</w:t>
      </w:r>
      <w:r w:rsidR="00CF3A28" w:rsidRPr="00CF3A28">
        <w:rPr>
          <w:rFonts w:ascii="Times New Roman" w:hAnsi="Times New Roman" w:cs="Times New Roman"/>
          <w:sz w:val="24"/>
          <w:szCs w:val="24"/>
        </w:rPr>
        <w:t xml:space="preserve"> </w:t>
      </w:r>
      <w:r w:rsidR="00CF3A28">
        <w:rPr>
          <w:rFonts w:ascii="Times New Roman" w:hAnsi="Times New Roman" w:cs="Times New Roman"/>
          <w:sz w:val="24"/>
          <w:szCs w:val="24"/>
        </w:rPr>
        <w:t xml:space="preserve"> </w:t>
      </w:r>
      <w:r w:rsidR="00CF3A28" w:rsidRPr="00CF3A28">
        <w:rPr>
          <w:rFonts w:ascii="Times New Roman" w:hAnsi="Times New Roman" w:cs="Times New Roman"/>
          <w:sz w:val="24"/>
          <w:szCs w:val="24"/>
        </w:rPr>
        <w:t xml:space="preserve">None of these species are expected to occur in study area or the Wando River as a whole </w:t>
      </w:r>
      <w:r w:rsidR="00CF3A28" w:rsidRPr="00CF3A28">
        <w:rPr>
          <w:rFonts w:ascii="Times New Roman" w:hAnsi="Times New Roman" w:cs="Times New Roman"/>
          <w:sz w:val="24"/>
          <w:szCs w:val="24"/>
        </w:rPr>
        <w:lastRenderedPageBreak/>
        <w:t xml:space="preserve">except as very occasional and short-term visitors.  No HAPC for </w:t>
      </w:r>
      <w:r w:rsidR="00CF3A28">
        <w:rPr>
          <w:rFonts w:ascii="Times New Roman" w:hAnsi="Times New Roman" w:cs="Times New Roman"/>
          <w:sz w:val="24"/>
          <w:szCs w:val="24"/>
        </w:rPr>
        <w:t>coastal migratory pelagic species</w:t>
      </w:r>
      <w:r w:rsidR="00CF3A28" w:rsidRPr="00CF3A28">
        <w:rPr>
          <w:rFonts w:ascii="Times New Roman" w:hAnsi="Times New Roman" w:cs="Times New Roman"/>
          <w:sz w:val="24"/>
          <w:szCs w:val="24"/>
        </w:rPr>
        <w:t xml:space="preserve"> occurs in or near the project study area</w:t>
      </w:r>
    </w:p>
    <w:p w:rsidR="00564C99" w:rsidRPr="00CF3A28" w:rsidRDefault="00564C99" w:rsidP="007C1948">
      <w:pPr>
        <w:spacing w:line="360" w:lineRule="auto"/>
        <w:jc w:val="both"/>
      </w:pPr>
    </w:p>
    <w:p w:rsidR="00495F02" w:rsidRPr="00495F02" w:rsidRDefault="00CD5335" w:rsidP="00495F02">
      <w:pPr>
        <w:pStyle w:val="BodyText1"/>
        <w:spacing w:after="0" w:line="360" w:lineRule="auto"/>
        <w:rPr>
          <w:rFonts w:ascii="Times New Roman" w:hAnsi="Times New Roman" w:cs="Times New Roman"/>
          <w:b/>
          <w:sz w:val="24"/>
          <w:szCs w:val="24"/>
        </w:rPr>
      </w:pPr>
      <w:r w:rsidRPr="00495F02">
        <w:rPr>
          <w:rFonts w:ascii="Times New Roman" w:hAnsi="Times New Roman" w:cs="Times New Roman"/>
          <w:b/>
          <w:sz w:val="24"/>
          <w:szCs w:val="24"/>
        </w:rPr>
        <w:t>Other Species of Concern</w:t>
      </w:r>
    </w:p>
    <w:p w:rsidR="000A521D" w:rsidRPr="00495F02" w:rsidRDefault="00CF3A28" w:rsidP="00495F02">
      <w:pPr>
        <w:pStyle w:val="BodyText1"/>
        <w:spacing w:after="0" w:line="360" w:lineRule="auto"/>
        <w:rPr>
          <w:rFonts w:ascii="Times New Roman" w:hAnsi="Times New Roman" w:cs="Times New Roman"/>
        </w:rPr>
      </w:pPr>
      <w:r w:rsidRPr="00495F02">
        <w:rPr>
          <w:rFonts w:ascii="Times New Roman" w:hAnsi="Times New Roman" w:cs="Times New Roman"/>
          <w:color w:val="000000"/>
          <w:sz w:val="24"/>
          <w:szCs w:val="24"/>
          <w:shd w:val="clear" w:color="auto" w:fill="FFFFFF"/>
        </w:rPr>
        <w:t xml:space="preserve">Some </w:t>
      </w:r>
      <w:r w:rsidRPr="00495F02">
        <w:rPr>
          <w:rFonts w:ascii="Times New Roman" w:hAnsi="Times New Roman" w:cs="Times New Roman"/>
          <w:color w:val="000000"/>
          <w:shd w:val="clear" w:color="auto" w:fill="FFFFFF"/>
        </w:rPr>
        <w:t>important recreational and commercial</w:t>
      </w:r>
      <w:r w:rsidRPr="00495F02">
        <w:rPr>
          <w:rFonts w:ascii="Times New Roman" w:hAnsi="Times New Roman" w:cs="Times New Roman"/>
          <w:color w:val="000000"/>
          <w:sz w:val="24"/>
          <w:szCs w:val="24"/>
          <w:shd w:val="clear" w:color="auto" w:fill="FFFFFF"/>
        </w:rPr>
        <w:t xml:space="preserve"> fish</w:t>
      </w:r>
      <w:r w:rsidRPr="00495F02">
        <w:rPr>
          <w:rFonts w:ascii="Times New Roman" w:hAnsi="Times New Roman" w:cs="Times New Roman"/>
          <w:color w:val="000000"/>
          <w:shd w:val="clear" w:color="auto" w:fill="FFFFFF"/>
        </w:rPr>
        <w:t>ery</w:t>
      </w:r>
      <w:r w:rsidRPr="00495F02">
        <w:rPr>
          <w:rFonts w:ascii="Times New Roman" w:hAnsi="Times New Roman" w:cs="Times New Roman"/>
          <w:color w:val="000000"/>
          <w:sz w:val="24"/>
          <w:szCs w:val="24"/>
          <w:shd w:val="clear" w:color="auto" w:fill="FFFFFF"/>
        </w:rPr>
        <w:t xml:space="preserve"> species that occur in the project area are managed by other regional, State, or Federal agencies including the Atlantic States Marine Fisheries Commission and NOAA’s Highly Migratory Species Division, </w:t>
      </w:r>
      <w:r w:rsidRPr="00495F02">
        <w:rPr>
          <w:rFonts w:ascii="Times New Roman" w:hAnsi="Times New Roman" w:cs="Times New Roman"/>
          <w:color w:val="000000"/>
          <w:shd w:val="clear" w:color="auto" w:fill="FFFFFF"/>
        </w:rPr>
        <w:t>and</w:t>
      </w:r>
      <w:r w:rsidRPr="00495F02">
        <w:rPr>
          <w:rFonts w:ascii="Times New Roman" w:hAnsi="Times New Roman" w:cs="Times New Roman"/>
          <w:color w:val="000000"/>
          <w:sz w:val="24"/>
          <w:szCs w:val="24"/>
          <w:shd w:val="clear" w:color="auto" w:fill="FFFFFF"/>
        </w:rPr>
        <w:t xml:space="preserve"> other Regional Fishery Management Councils</w:t>
      </w:r>
      <w:r w:rsidRPr="00495F02">
        <w:rPr>
          <w:rFonts w:ascii="Times New Roman" w:hAnsi="Times New Roman" w:cs="Times New Roman"/>
          <w:color w:val="000000"/>
          <w:shd w:val="clear" w:color="auto" w:fill="FFFFFF"/>
        </w:rPr>
        <w:t>.  These species include</w:t>
      </w:r>
      <w:r w:rsidR="00410E7D" w:rsidRPr="00495F02">
        <w:rPr>
          <w:rFonts w:ascii="Times New Roman" w:hAnsi="Times New Roman" w:cs="Times New Roman"/>
          <w:sz w:val="24"/>
          <w:szCs w:val="24"/>
        </w:rPr>
        <w:t xml:space="preserve"> </w:t>
      </w:r>
      <w:r w:rsidR="000B0FF4" w:rsidRPr="00495F02">
        <w:rPr>
          <w:rFonts w:ascii="Times New Roman" w:hAnsi="Times New Roman" w:cs="Times New Roman"/>
          <w:sz w:val="24"/>
          <w:szCs w:val="24"/>
        </w:rPr>
        <w:t>red drum (</w:t>
      </w:r>
      <w:r w:rsidR="000B0FF4" w:rsidRPr="00495F02">
        <w:rPr>
          <w:rFonts w:ascii="Times New Roman" w:hAnsi="Times New Roman" w:cs="Times New Roman"/>
          <w:i/>
          <w:sz w:val="24"/>
          <w:szCs w:val="24"/>
        </w:rPr>
        <w:t>Sciaenops ocellatus</w:t>
      </w:r>
      <w:r w:rsidR="000B0FF4" w:rsidRPr="00495F02">
        <w:rPr>
          <w:rFonts w:ascii="Times New Roman" w:hAnsi="Times New Roman" w:cs="Times New Roman"/>
          <w:sz w:val="24"/>
          <w:szCs w:val="24"/>
        </w:rPr>
        <w:t xml:space="preserve">), </w:t>
      </w:r>
      <w:r w:rsidR="00410E7D" w:rsidRPr="00495F02">
        <w:rPr>
          <w:rFonts w:ascii="Times New Roman" w:hAnsi="Times New Roman" w:cs="Times New Roman"/>
          <w:sz w:val="24"/>
          <w:szCs w:val="24"/>
        </w:rPr>
        <w:t>bluefish</w:t>
      </w:r>
      <w:r w:rsidR="00410E7D" w:rsidRPr="00495F02">
        <w:rPr>
          <w:rFonts w:ascii="Times New Roman" w:hAnsi="Times New Roman" w:cs="Times New Roman"/>
          <w:i/>
          <w:iCs/>
          <w:sz w:val="24"/>
          <w:szCs w:val="24"/>
        </w:rPr>
        <w:t xml:space="preserve"> (Pomatomus saltatrix)</w:t>
      </w:r>
      <w:r w:rsidR="000A521D" w:rsidRPr="00495F02">
        <w:rPr>
          <w:rFonts w:ascii="Times New Roman" w:hAnsi="Times New Roman" w:cs="Times New Roman"/>
        </w:rPr>
        <w:t>,</w:t>
      </w:r>
      <w:r w:rsidR="00410E7D" w:rsidRPr="00495F02">
        <w:rPr>
          <w:rFonts w:ascii="Times New Roman" w:hAnsi="Times New Roman" w:cs="Times New Roman"/>
          <w:sz w:val="24"/>
          <w:szCs w:val="24"/>
        </w:rPr>
        <w:t xml:space="preserve"> summer flounder (</w:t>
      </w:r>
      <w:r w:rsidR="00410E7D" w:rsidRPr="00495F02">
        <w:rPr>
          <w:rFonts w:ascii="Times New Roman" w:hAnsi="Times New Roman" w:cs="Times New Roman"/>
          <w:i/>
          <w:sz w:val="24"/>
          <w:szCs w:val="24"/>
        </w:rPr>
        <w:t>Paralichtys dentatus</w:t>
      </w:r>
      <w:r w:rsidR="00410E7D" w:rsidRPr="00495F02">
        <w:rPr>
          <w:rFonts w:ascii="Times New Roman" w:hAnsi="Times New Roman" w:cs="Times New Roman"/>
          <w:sz w:val="24"/>
          <w:szCs w:val="24"/>
        </w:rPr>
        <w:t>)</w:t>
      </w:r>
      <w:r w:rsidR="000A521D" w:rsidRPr="00495F02">
        <w:rPr>
          <w:rFonts w:ascii="Times New Roman" w:hAnsi="Times New Roman" w:cs="Times New Roman"/>
        </w:rPr>
        <w:t xml:space="preserve">, blue crab (Callinectes sapidus), Eastern oyster (Crassostrea virginica), and hard clam (Mercenaria mercenaria).  Coastal inlets and the associated estuarine habitats discussed above are used by all life stages of these species.  </w:t>
      </w:r>
    </w:p>
    <w:p w:rsidR="00CD5335" w:rsidRPr="00495F02" w:rsidRDefault="00CD5335" w:rsidP="00495F02">
      <w:pPr>
        <w:pStyle w:val="BodyText1"/>
        <w:spacing w:after="0" w:line="360" w:lineRule="auto"/>
        <w:rPr>
          <w:rFonts w:ascii="Times New Roman" w:hAnsi="Times New Roman" w:cs="Times New Roman"/>
          <w:sz w:val="24"/>
          <w:szCs w:val="24"/>
        </w:rPr>
      </w:pPr>
    </w:p>
    <w:p w:rsidR="00CD5335" w:rsidRPr="00CF3A28" w:rsidRDefault="00CD5335" w:rsidP="00495F02">
      <w:pPr>
        <w:spacing w:line="360" w:lineRule="auto"/>
        <w:jc w:val="both"/>
        <w:rPr>
          <w:shd w:val="clear" w:color="auto" w:fill="FFFFFF"/>
        </w:rPr>
      </w:pPr>
      <w:r w:rsidRPr="00CF3A28">
        <w:t>The Atlantic sturgeon (</w:t>
      </w:r>
      <w:r w:rsidRPr="00CF3A28">
        <w:rPr>
          <w:i/>
        </w:rPr>
        <w:t>Acipenser oxyrinchus</w:t>
      </w:r>
      <w:r w:rsidRPr="00CF3A28">
        <w:t>)</w:t>
      </w:r>
      <w:r w:rsidR="00495F02">
        <w:t xml:space="preserve"> and the shortnose sturgeon </w:t>
      </w:r>
      <w:r w:rsidR="00495F02" w:rsidRPr="00CF3A28">
        <w:t>(</w:t>
      </w:r>
      <w:r w:rsidR="00495F02" w:rsidRPr="00CF3A28">
        <w:rPr>
          <w:i/>
        </w:rPr>
        <w:t>Acipenser brevisrostrum</w:t>
      </w:r>
      <w:r w:rsidR="00495F02" w:rsidRPr="00CF3A28">
        <w:t>)</w:t>
      </w:r>
      <w:r w:rsidR="00495F02">
        <w:t xml:space="preserve"> are</w:t>
      </w:r>
      <w:r w:rsidRPr="00CF3A28">
        <w:t xml:space="preserve"> endangered species that</w:t>
      </w:r>
      <w:r w:rsidR="00495F02">
        <w:t xml:space="preserve"> occur in coastal rivers and estuaries</w:t>
      </w:r>
      <w:r w:rsidRPr="00CF3A28">
        <w:t xml:space="preserve">, including the Cooper River and associated waterways such as the Wando River.  The Cooper River supports a small population of </w:t>
      </w:r>
      <w:r w:rsidR="00495F02">
        <w:t>both species</w:t>
      </w:r>
      <w:r w:rsidRPr="00CF3A28">
        <w:t xml:space="preserve"> but successful reproduction in the Wando River has not been confirmed and is very unlikely since this river terminates a short distance upstream of the Wando River bridge.  Adult sturgeon migrate up coastal rivers and spawn in freshwater river reaches up to the fall line.  </w:t>
      </w:r>
      <w:r w:rsidRPr="00CF3A28">
        <w:rPr>
          <w:shd w:val="clear" w:color="auto" w:fill="FFFFFF"/>
        </w:rPr>
        <w:t>Following spawning, the adult sturgeon gradually move downstream to estuarine and</w:t>
      </w:r>
      <w:r w:rsidR="00495F02">
        <w:rPr>
          <w:shd w:val="clear" w:color="auto" w:fill="FFFFFF"/>
        </w:rPr>
        <w:t>/or</w:t>
      </w:r>
      <w:r w:rsidRPr="00CF3A28">
        <w:rPr>
          <w:shd w:val="clear" w:color="auto" w:fill="FFFFFF"/>
        </w:rPr>
        <w:t xml:space="preserve"> coastal marine waters.  Juvenile sturgeon also move downstream into brackish waters where they mature and then move on to nearshore coastal waters. </w:t>
      </w:r>
      <w:r w:rsidR="00495F02">
        <w:rPr>
          <w:shd w:val="clear" w:color="auto" w:fill="FFFFFF"/>
        </w:rPr>
        <w:t xml:space="preserve"> Adults of both species </w:t>
      </w:r>
      <w:r w:rsidRPr="00CF3A28">
        <w:rPr>
          <w:shd w:val="clear" w:color="auto" w:fill="FFFFFF"/>
        </w:rPr>
        <w:t>may occasionally occur in the vicinity of the project study area</w:t>
      </w:r>
      <w:r w:rsidR="00495F02">
        <w:rPr>
          <w:shd w:val="clear" w:color="auto" w:fill="FFFFFF"/>
        </w:rPr>
        <w:t>.</w:t>
      </w:r>
    </w:p>
    <w:p w:rsidR="00882285" w:rsidRDefault="00882285">
      <w:pPr>
        <w:spacing w:after="200" w:line="276" w:lineRule="auto"/>
      </w:pPr>
      <w:r>
        <w:br w:type="page"/>
      </w:r>
    </w:p>
    <w:p w:rsidR="005300C7" w:rsidRPr="00CF3A28" w:rsidRDefault="005300C7" w:rsidP="007C1948">
      <w:pPr>
        <w:autoSpaceDE w:val="0"/>
        <w:autoSpaceDN w:val="0"/>
        <w:adjustRightInd w:val="0"/>
        <w:spacing w:line="360" w:lineRule="auto"/>
        <w:jc w:val="both"/>
        <w:rPr>
          <w:color w:val="FF0000"/>
        </w:rPr>
      </w:pPr>
    </w:p>
    <w:p w:rsidR="006B078D" w:rsidRPr="00EE7794" w:rsidRDefault="006B078D" w:rsidP="007C1948">
      <w:pPr>
        <w:pStyle w:val="DPTitle1"/>
        <w:spacing w:line="360" w:lineRule="auto"/>
        <w:jc w:val="both"/>
        <w:rPr>
          <w:rFonts w:ascii="Times New Roman" w:hAnsi="Times New Roman"/>
          <w:b/>
          <w:sz w:val="24"/>
          <w:szCs w:val="24"/>
        </w:rPr>
      </w:pPr>
      <w:r w:rsidRPr="00EE7794">
        <w:rPr>
          <w:rFonts w:ascii="Times New Roman" w:hAnsi="Times New Roman"/>
          <w:b/>
          <w:sz w:val="24"/>
          <w:szCs w:val="24"/>
        </w:rPr>
        <w:t>Analysis of Effects on Essential Fish Habitat</w:t>
      </w:r>
    </w:p>
    <w:p w:rsidR="002C7184" w:rsidRPr="00CF3A28" w:rsidRDefault="006B078D" w:rsidP="007C1948">
      <w:pPr>
        <w:autoSpaceDE w:val="0"/>
        <w:autoSpaceDN w:val="0"/>
        <w:adjustRightInd w:val="0"/>
        <w:spacing w:line="360" w:lineRule="auto"/>
        <w:jc w:val="both"/>
      </w:pPr>
      <w:r w:rsidRPr="00CF3A28">
        <w:t xml:space="preserve">The potential for actions to impact managed species will vary based on life history stage, habitat use, distribution, and abundance.  </w:t>
      </w:r>
      <w:r w:rsidR="00D615C5">
        <w:t xml:space="preserve">The managed shrimp species discussed </w:t>
      </w:r>
      <w:r w:rsidR="005300C7">
        <w:t xml:space="preserve">above </w:t>
      </w:r>
      <w:r w:rsidRPr="00CF3A28">
        <w:t>utilize the estuarine water column, estuarine emergent wetlands, intertidal flats</w:t>
      </w:r>
      <w:r w:rsidR="00D615C5">
        <w:t>, and oyster reefs and shell banks</w:t>
      </w:r>
      <w:r w:rsidRPr="00CF3A28">
        <w:t xml:space="preserve"> at various stages in their life histories.  Table 1 summarizes possible tem</w:t>
      </w:r>
      <w:r w:rsidR="005E0541" w:rsidRPr="00CF3A28">
        <w:t xml:space="preserve">porary and permanent impacts.  </w:t>
      </w:r>
    </w:p>
    <w:p w:rsidR="002C7184" w:rsidRPr="00CF3A28" w:rsidRDefault="002C7184" w:rsidP="007C1948">
      <w:pPr>
        <w:autoSpaceDE w:val="0"/>
        <w:autoSpaceDN w:val="0"/>
        <w:adjustRightInd w:val="0"/>
        <w:spacing w:line="360" w:lineRule="auto"/>
        <w:ind w:left="2160" w:firstLine="720"/>
        <w:jc w:val="both"/>
      </w:pPr>
    </w:p>
    <w:p w:rsidR="006B078D" w:rsidRPr="00CF3A28" w:rsidRDefault="006B078D" w:rsidP="00A2208A">
      <w:pPr>
        <w:autoSpaceDE w:val="0"/>
        <w:autoSpaceDN w:val="0"/>
        <w:adjustRightInd w:val="0"/>
        <w:spacing w:line="360" w:lineRule="auto"/>
        <w:jc w:val="center"/>
      </w:pPr>
      <w:r w:rsidRPr="00CF3A28">
        <w:t>Table 1.  Potential Impacts to EFH</w:t>
      </w:r>
    </w:p>
    <w:tbl>
      <w:tblPr>
        <w:tblW w:w="1080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40"/>
        <w:gridCol w:w="1980"/>
        <w:gridCol w:w="1530"/>
        <w:gridCol w:w="1710"/>
        <w:gridCol w:w="2340"/>
      </w:tblGrid>
      <w:tr w:rsidR="005300C7" w:rsidRPr="009A0A2B" w:rsidTr="00FF4AD3">
        <w:trPr>
          <w:trHeight w:val="557"/>
        </w:trPr>
        <w:tc>
          <w:tcPr>
            <w:tcW w:w="3240" w:type="dxa"/>
            <w:vMerge w:val="restart"/>
            <w:vAlign w:val="center"/>
          </w:tcPr>
          <w:p w:rsidR="005300C7" w:rsidRPr="009A0A2B" w:rsidRDefault="005300C7" w:rsidP="00C449F1">
            <w:pPr>
              <w:spacing w:line="360" w:lineRule="auto"/>
              <w:jc w:val="center"/>
              <w:rPr>
                <w:b/>
              </w:rPr>
            </w:pPr>
            <w:r w:rsidRPr="009A0A2B">
              <w:rPr>
                <w:b/>
              </w:rPr>
              <w:t>Habitat Type</w:t>
            </w:r>
          </w:p>
        </w:tc>
        <w:tc>
          <w:tcPr>
            <w:tcW w:w="3510" w:type="dxa"/>
            <w:gridSpan w:val="2"/>
            <w:vAlign w:val="center"/>
          </w:tcPr>
          <w:p w:rsidR="005300C7" w:rsidRPr="009A0A2B" w:rsidRDefault="005300C7" w:rsidP="00C449F1">
            <w:pPr>
              <w:spacing w:line="360" w:lineRule="auto"/>
              <w:jc w:val="center"/>
              <w:rPr>
                <w:b/>
              </w:rPr>
            </w:pPr>
            <w:r w:rsidRPr="009A0A2B">
              <w:rPr>
                <w:b/>
              </w:rPr>
              <w:t>Temporary Impacts</w:t>
            </w:r>
          </w:p>
        </w:tc>
        <w:tc>
          <w:tcPr>
            <w:tcW w:w="4050" w:type="dxa"/>
            <w:gridSpan w:val="2"/>
            <w:vAlign w:val="center"/>
          </w:tcPr>
          <w:p w:rsidR="005300C7" w:rsidRPr="009A0A2B" w:rsidRDefault="005300C7" w:rsidP="00C449F1">
            <w:pPr>
              <w:spacing w:line="360" w:lineRule="auto"/>
              <w:jc w:val="center"/>
              <w:rPr>
                <w:b/>
              </w:rPr>
            </w:pPr>
            <w:r w:rsidRPr="009A0A2B">
              <w:rPr>
                <w:b/>
              </w:rPr>
              <w:t>Permanent Impacts</w:t>
            </w:r>
          </w:p>
        </w:tc>
      </w:tr>
      <w:tr w:rsidR="005300C7" w:rsidRPr="009A0A2B" w:rsidTr="00FF4AD3">
        <w:trPr>
          <w:trHeight w:val="413"/>
        </w:trPr>
        <w:tc>
          <w:tcPr>
            <w:tcW w:w="3240" w:type="dxa"/>
            <w:vMerge/>
          </w:tcPr>
          <w:p w:rsidR="005300C7" w:rsidRPr="009A0A2B" w:rsidRDefault="005300C7" w:rsidP="00C449F1">
            <w:pPr>
              <w:spacing w:line="360" w:lineRule="auto"/>
              <w:jc w:val="center"/>
            </w:pPr>
          </w:p>
        </w:tc>
        <w:tc>
          <w:tcPr>
            <w:tcW w:w="1980" w:type="dxa"/>
            <w:vAlign w:val="center"/>
          </w:tcPr>
          <w:p w:rsidR="005300C7" w:rsidRPr="009A0A2B" w:rsidRDefault="005300C7" w:rsidP="00C449F1">
            <w:pPr>
              <w:spacing w:line="360" w:lineRule="auto"/>
              <w:jc w:val="center"/>
              <w:rPr>
                <w:b/>
              </w:rPr>
            </w:pPr>
            <w:r w:rsidRPr="009A0A2B">
              <w:rPr>
                <w:b/>
              </w:rPr>
              <w:t>Indirect</w:t>
            </w:r>
          </w:p>
        </w:tc>
        <w:tc>
          <w:tcPr>
            <w:tcW w:w="1530" w:type="dxa"/>
            <w:vAlign w:val="center"/>
          </w:tcPr>
          <w:p w:rsidR="005300C7" w:rsidRPr="009A0A2B" w:rsidRDefault="005300C7" w:rsidP="00C449F1">
            <w:pPr>
              <w:spacing w:line="360" w:lineRule="auto"/>
              <w:jc w:val="center"/>
              <w:rPr>
                <w:b/>
              </w:rPr>
            </w:pPr>
            <w:r w:rsidRPr="009A0A2B">
              <w:rPr>
                <w:b/>
              </w:rPr>
              <w:t>Direct</w:t>
            </w:r>
          </w:p>
        </w:tc>
        <w:tc>
          <w:tcPr>
            <w:tcW w:w="1710" w:type="dxa"/>
            <w:vAlign w:val="center"/>
          </w:tcPr>
          <w:p w:rsidR="005300C7" w:rsidRPr="009A0A2B" w:rsidRDefault="005300C7" w:rsidP="00C449F1">
            <w:pPr>
              <w:spacing w:line="360" w:lineRule="auto"/>
              <w:jc w:val="center"/>
              <w:rPr>
                <w:b/>
              </w:rPr>
            </w:pPr>
            <w:r w:rsidRPr="009A0A2B">
              <w:rPr>
                <w:b/>
              </w:rPr>
              <w:t>Indirect</w:t>
            </w:r>
          </w:p>
        </w:tc>
        <w:tc>
          <w:tcPr>
            <w:tcW w:w="2340" w:type="dxa"/>
            <w:vAlign w:val="center"/>
          </w:tcPr>
          <w:p w:rsidR="005300C7" w:rsidRPr="009A0A2B" w:rsidRDefault="005300C7" w:rsidP="00C449F1">
            <w:pPr>
              <w:spacing w:line="360" w:lineRule="auto"/>
              <w:jc w:val="center"/>
              <w:rPr>
                <w:b/>
              </w:rPr>
            </w:pPr>
            <w:r w:rsidRPr="009A0A2B">
              <w:rPr>
                <w:b/>
              </w:rPr>
              <w:t>Direct</w:t>
            </w:r>
          </w:p>
        </w:tc>
      </w:tr>
      <w:tr w:rsidR="005300C7" w:rsidRPr="009A0A2B" w:rsidTr="00FF4AD3">
        <w:trPr>
          <w:trHeight w:val="845"/>
        </w:trPr>
        <w:tc>
          <w:tcPr>
            <w:tcW w:w="3240" w:type="dxa"/>
            <w:vAlign w:val="center"/>
          </w:tcPr>
          <w:p w:rsidR="005300C7" w:rsidRDefault="005300C7" w:rsidP="00C449F1">
            <w:pPr>
              <w:spacing w:line="360" w:lineRule="auto"/>
              <w:jc w:val="center"/>
            </w:pPr>
            <w:r w:rsidRPr="009A0A2B">
              <w:t>Estuarine water column</w:t>
            </w:r>
            <w:r>
              <w:t xml:space="preserve"> </w:t>
            </w:r>
          </w:p>
          <w:p w:rsidR="005300C7" w:rsidRPr="009A0A2B" w:rsidRDefault="005300C7" w:rsidP="00C449F1">
            <w:pPr>
              <w:spacing w:line="360" w:lineRule="auto"/>
              <w:jc w:val="center"/>
            </w:pPr>
          </w:p>
        </w:tc>
        <w:tc>
          <w:tcPr>
            <w:tcW w:w="1980" w:type="dxa"/>
            <w:vAlign w:val="center"/>
          </w:tcPr>
          <w:p w:rsidR="005300C7" w:rsidRPr="009A0A2B" w:rsidRDefault="005300C7" w:rsidP="00C449F1">
            <w:pPr>
              <w:spacing w:line="360" w:lineRule="auto"/>
              <w:jc w:val="center"/>
            </w:pPr>
            <w:r w:rsidRPr="009A0A2B">
              <w:t>Siltation</w:t>
            </w:r>
            <w:r w:rsidR="00FF4AD3">
              <w:t xml:space="preserve"> from adjacent uplands</w:t>
            </w:r>
          </w:p>
        </w:tc>
        <w:tc>
          <w:tcPr>
            <w:tcW w:w="1530" w:type="dxa"/>
            <w:vAlign w:val="center"/>
          </w:tcPr>
          <w:p w:rsidR="005300C7" w:rsidRPr="009A0A2B" w:rsidRDefault="005300C7" w:rsidP="00C449F1">
            <w:pPr>
              <w:spacing w:line="360" w:lineRule="auto"/>
              <w:jc w:val="center"/>
            </w:pPr>
            <w:r>
              <w:t>Noise and vibration</w:t>
            </w:r>
          </w:p>
        </w:tc>
        <w:tc>
          <w:tcPr>
            <w:tcW w:w="1710" w:type="dxa"/>
            <w:vAlign w:val="center"/>
          </w:tcPr>
          <w:p w:rsidR="005300C7" w:rsidRPr="009A0A2B" w:rsidRDefault="005300C7" w:rsidP="00A2208A">
            <w:pPr>
              <w:spacing w:line="360" w:lineRule="auto"/>
              <w:jc w:val="center"/>
            </w:pPr>
            <w:r w:rsidRPr="009A0A2B">
              <w:t>Shading</w:t>
            </w:r>
            <w:r w:rsidR="00FF4AD3">
              <w:t xml:space="preserve"> </w:t>
            </w:r>
          </w:p>
        </w:tc>
        <w:tc>
          <w:tcPr>
            <w:tcW w:w="2340" w:type="dxa"/>
            <w:vAlign w:val="center"/>
          </w:tcPr>
          <w:p w:rsidR="005300C7" w:rsidRPr="009A0A2B" w:rsidRDefault="00FF4AD3" w:rsidP="00FF4AD3">
            <w:pPr>
              <w:spacing w:line="360" w:lineRule="auto"/>
              <w:jc w:val="center"/>
            </w:pPr>
            <w:r>
              <w:t>Fill from b</w:t>
            </w:r>
            <w:r w:rsidR="005300C7" w:rsidRPr="009A0A2B">
              <w:t>ents</w:t>
            </w:r>
          </w:p>
        </w:tc>
      </w:tr>
      <w:tr w:rsidR="005300C7" w:rsidRPr="009A0A2B" w:rsidTr="00FF4AD3">
        <w:trPr>
          <w:trHeight w:val="530"/>
        </w:trPr>
        <w:tc>
          <w:tcPr>
            <w:tcW w:w="3240" w:type="dxa"/>
            <w:vAlign w:val="center"/>
          </w:tcPr>
          <w:p w:rsidR="005300C7" w:rsidRDefault="005300C7" w:rsidP="00C449F1">
            <w:pPr>
              <w:spacing w:line="360" w:lineRule="auto"/>
              <w:jc w:val="center"/>
            </w:pPr>
            <w:r w:rsidRPr="009A0A2B">
              <w:t>Intertidal flats</w:t>
            </w:r>
          </w:p>
          <w:p w:rsidR="005300C7" w:rsidRDefault="005300C7" w:rsidP="00C449F1">
            <w:pPr>
              <w:spacing w:line="360" w:lineRule="auto"/>
              <w:jc w:val="center"/>
            </w:pPr>
            <w:r>
              <w:t xml:space="preserve">and </w:t>
            </w:r>
          </w:p>
          <w:p w:rsidR="005300C7" w:rsidRPr="009A0A2B" w:rsidRDefault="005300C7" w:rsidP="00FF4AD3">
            <w:pPr>
              <w:spacing w:line="360" w:lineRule="auto"/>
              <w:jc w:val="center"/>
            </w:pPr>
            <w:r>
              <w:t xml:space="preserve">Oyster reefs and </w:t>
            </w:r>
            <w:r w:rsidR="00FF4AD3">
              <w:t>s</w:t>
            </w:r>
            <w:r>
              <w:t>hell banks</w:t>
            </w:r>
          </w:p>
        </w:tc>
        <w:tc>
          <w:tcPr>
            <w:tcW w:w="1980" w:type="dxa"/>
            <w:vAlign w:val="center"/>
          </w:tcPr>
          <w:p w:rsidR="005300C7" w:rsidRPr="009A0A2B" w:rsidRDefault="00FF4AD3" w:rsidP="00C449F1">
            <w:pPr>
              <w:spacing w:line="360" w:lineRule="auto"/>
              <w:jc w:val="center"/>
            </w:pPr>
            <w:r w:rsidRPr="009A0A2B">
              <w:t>Siltation</w:t>
            </w:r>
            <w:r>
              <w:t xml:space="preserve"> from adjacent uplands</w:t>
            </w:r>
          </w:p>
        </w:tc>
        <w:tc>
          <w:tcPr>
            <w:tcW w:w="1530" w:type="dxa"/>
            <w:vAlign w:val="center"/>
          </w:tcPr>
          <w:p w:rsidR="005300C7" w:rsidRPr="009A0A2B" w:rsidRDefault="005300C7" w:rsidP="00C449F1">
            <w:pPr>
              <w:spacing w:line="360" w:lineRule="auto"/>
              <w:jc w:val="center"/>
            </w:pPr>
            <w:r w:rsidRPr="009A0A2B">
              <w:t>None</w:t>
            </w:r>
          </w:p>
        </w:tc>
        <w:tc>
          <w:tcPr>
            <w:tcW w:w="1710" w:type="dxa"/>
            <w:vAlign w:val="center"/>
          </w:tcPr>
          <w:p w:rsidR="005300C7" w:rsidRPr="009A0A2B" w:rsidRDefault="005300C7" w:rsidP="00C449F1">
            <w:pPr>
              <w:spacing w:line="360" w:lineRule="auto"/>
              <w:jc w:val="center"/>
            </w:pPr>
            <w:r w:rsidRPr="009A0A2B">
              <w:t>Shading</w:t>
            </w:r>
          </w:p>
        </w:tc>
        <w:tc>
          <w:tcPr>
            <w:tcW w:w="2340" w:type="dxa"/>
            <w:vAlign w:val="center"/>
          </w:tcPr>
          <w:p w:rsidR="005300C7" w:rsidRPr="009A0A2B" w:rsidRDefault="005300C7" w:rsidP="00C449F1">
            <w:pPr>
              <w:spacing w:line="360" w:lineRule="auto"/>
              <w:jc w:val="center"/>
            </w:pPr>
            <w:r w:rsidRPr="009A0A2B">
              <w:t>None</w:t>
            </w:r>
          </w:p>
        </w:tc>
      </w:tr>
      <w:tr w:rsidR="005300C7" w:rsidRPr="009A0A2B" w:rsidTr="00FF4AD3">
        <w:trPr>
          <w:trHeight w:val="890"/>
        </w:trPr>
        <w:tc>
          <w:tcPr>
            <w:tcW w:w="3240" w:type="dxa"/>
            <w:vAlign w:val="center"/>
          </w:tcPr>
          <w:p w:rsidR="005300C7" w:rsidRPr="009A0A2B" w:rsidRDefault="005300C7" w:rsidP="00C449F1">
            <w:pPr>
              <w:spacing w:line="360" w:lineRule="auto"/>
              <w:jc w:val="center"/>
            </w:pPr>
            <w:r w:rsidRPr="009A0A2B">
              <w:t>Estuarine emergent wetlands</w:t>
            </w:r>
          </w:p>
        </w:tc>
        <w:tc>
          <w:tcPr>
            <w:tcW w:w="1980" w:type="dxa"/>
            <w:vAlign w:val="center"/>
          </w:tcPr>
          <w:p w:rsidR="005300C7" w:rsidRPr="009A0A2B" w:rsidRDefault="00FF4AD3" w:rsidP="00C449F1">
            <w:pPr>
              <w:spacing w:line="360" w:lineRule="auto"/>
              <w:jc w:val="center"/>
            </w:pPr>
            <w:r w:rsidRPr="009A0A2B">
              <w:t>Siltation</w:t>
            </w:r>
            <w:r>
              <w:t xml:space="preserve"> from adjacent uplands</w:t>
            </w:r>
          </w:p>
        </w:tc>
        <w:tc>
          <w:tcPr>
            <w:tcW w:w="1530" w:type="dxa"/>
            <w:vAlign w:val="center"/>
          </w:tcPr>
          <w:p w:rsidR="005300C7" w:rsidRPr="009A0A2B" w:rsidRDefault="005300C7" w:rsidP="00C449F1">
            <w:pPr>
              <w:spacing w:line="360" w:lineRule="auto"/>
              <w:jc w:val="center"/>
            </w:pPr>
            <w:r w:rsidRPr="009A0A2B">
              <w:t>None</w:t>
            </w:r>
          </w:p>
        </w:tc>
        <w:tc>
          <w:tcPr>
            <w:tcW w:w="1710" w:type="dxa"/>
            <w:vAlign w:val="center"/>
          </w:tcPr>
          <w:p w:rsidR="005300C7" w:rsidRPr="009A0A2B" w:rsidRDefault="005300C7" w:rsidP="00C449F1">
            <w:pPr>
              <w:spacing w:line="360" w:lineRule="auto"/>
              <w:jc w:val="center"/>
            </w:pPr>
            <w:r w:rsidRPr="009A0A2B">
              <w:t>Shading</w:t>
            </w:r>
          </w:p>
        </w:tc>
        <w:tc>
          <w:tcPr>
            <w:tcW w:w="2340" w:type="dxa"/>
            <w:vAlign w:val="center"/>
          </w:tcPr>
          <w:p w:rsidR="005300C7" w:rsidRPr="009A0A2B" w:rsidRDefault="005300C7" w:rsidP="00C449F1">
            <w:pPr>
              <w:spacing w:line="360" w:lineRule="auto"/>
              <w:jc w:val="center"/>
            </w:pPr>
            <w:r w:rsidRPr="009A0A2B">
              <w:t>Fill</w:t>
            </w:r>
            <w:r w:rsidR="00FF4AD3">
              <w:t xml:space="preserve"> for road bed</w:t>
            </w:r>
          </w:p>
        </w:tc>
      </w:tr>
    </w:tbl>
    <w:p w:rsidR="005300C7" w:rsidRDefault="005300C7" w:rsidP="005300C7">
      <w:pPr>
        <w:spacing w:line="360" w:lineRule="auto"/>
        <w:jc w:val="both"/>
        <w:rPr>
          <w:b/>
        </w:rPr>
      </w:pPr>
    </w:p>
    <w:p w:rsidR="00261CEF" w:rsidRPr="00CF3A28" w:rsidRDefault="00261CEF" w:rsidP="007C1948">
      <w:pPr>
        <w:spacing w:line="360" w:lineRule="auto"/>
        <w:jc w:val="both"/>
        <w:rPr>
          <w:b/>
        </w:rPr>
      </w:pPr>
    </w:p>
    <w:p w:rsidR="006B078D" w:rsidRPr="00CF3A28" w:rsidRDefault="00BB178A" w:rsidP="007C1948">
      <w:pPr>
        <w:spacing w:line="360" w:lineRule="auto"/>
        <w:jc w:val="both"/>
        <w:rPr>
          <w:b/>
        </w:rPr>
      </w:pPr>
      <w:r w:rsidRPr="00CF3A28">
        <w:rPr>
          <w:b/>
        </w:rPr>
        <w:t>Temporary</w:t>
      </w:r>
      <w:r w:rsidR="006B078D" w:rsidRPr="00CF3A28">
        <w:rPr>
          <w:b/>
        </w:rPr>
        <w:t xml:space="preserve"> Impacts</w:t>
      </w:r>
    </w:p>
    <w:p w:rsidR="00C449F1" w:rsidRDefault="00FF4AD3" w:rsidP="00C449F1">
      <w:pPr>
        <w:spacing w:line="360" w:lineRule="auto"/>
        <w:jc w:val="both"/>
      </w:pPr>
      <w:r>
        <w:t>No t</w:t>
      </w:r>
      <w:r w:rsidR="00B31755" w:rsidRPr="00CF3A28">
        <w:t>emporary fill</w:t>
      </w:r>
      <w:r>
        <w:t xml:space="preserve"> in any aquatic habitat is anticipated under this project.   There may</w:t>
      </w:r>
      <w:r w:rsidR="004053D7">
        <w:t xml:space="preserve"> </w:t>
      </w:r>
      <w:r w:rsidR="00042190" w:rsidRPr="00CF3A28">
        <w:t>be temporary</w:t>
      </w:r>
      <w:r w:rsidR="004053D7">
        <w:t xml:space="preserve"> impacts from</w:t>
      </w:r>
      <w:r w:rsidR="00042190" w:rsidRPr="00CF3A28">
        <w:t xml:space="preserve"> </w:t>
      </w:r>
      <w:r>
        <w:t xml:space="preserve">siltation resulting from </w:t>
      </w:r>
      <w:r w:rsidR="0074033D">
        <w:t xml:space="preserve">stormwater runoff from </w:t>
      </w:r>
      <w:r w:rsidR="004053D7">
        <w:t>grading</w:t>
      </w:r>
      <w:r>
        <w:t xml:space="preserve"> work within the construction limits</w:t>
      </w:r>
      <w:r w:rsidR="004053D7">
        <w:t xml:space="preserve">. </w:t>
      </w:r>
      <w:r w:rsidR="00C449F1">
        <w:t xml:space="preserve">Removal of the existing pilings and construction of the new pilings </w:t>
      </w:r>
      <w:r w:rsidR="0074033D">
        <w:t>may also cause</w:t>
      </w:r>
      <w:r w:rsidR="00C449F1">
        <w:t xml:space="preserve"> localized, temporary </w:t>
      </w:r>
      <w:r w:rsidR="0074033D">
        <w:t>siltation within the water column.</w:t>
      </w:r>
      <w:r w:rsidR="00A917E9">
        <w:t xml:space="preserve">  These potential temporary impacts are not quantifiable but should be minimal provided construction work is conducted in accordance with Best Management Practices (BMPs), the Project Commitments contained in the Finding of No Significant Impact (FONSI), and the terms and conditions of the various State and Federal permits that will be required for this project.</w:t>
      </w:r>
    </w:p>
    <w:p w:rsidR="0074033D" w:rsidRDefault="0074033D" w:rsidP="00C449F1">
      <w:pPr>
        <w:spacing w:line="360" w:lineRule="auto"/>
        <w:jc w:val="both"/>
      </w:pPr>
    </w:p>
    <w:p w:rsidR="00C449F1" w:rsidRDefault="0074033D" w:rsidP="00C449F1">
      <w:pPr>
        <w:spacing w:line="360" w:lineRule="auto"/>
        <w:jc w:val="both"/>
      </w:pPr>
      <w:r>
        <w:t>Siltation into</w:t>
      </w:r>
      <w:r w:rsidR="00C449F1">
        <w:t xml:space="preserve"> </w:t>
      </w:r>
      <w:r>
        <w:t xml:space="preserve">EFH and other </w:t>
      </w:r>
      <w:r w:rsidR="00C449F1">
        <w:t>aquatic habitats</w:t>
      </w:r>
      <w:r>
        <w:t xml:space="preserve"> </w:t>
      </w:r>
      <w:r w:rsidR="00C449F1">
        <w:t xml:space="preserve">may reduce </w:t>
      </w:r>
      <w:r w:rsidR="004053D7" w:rsidRPr="00CF3A28">
        <w:t xml:space="preserve">visibility for </w:t>
      </w:r>
      <w:r w:rsidR="00C449F1">
        <w:t xml:space="preserve">aquatic </w:t>
      </w:r>
      <w:r>
        <w:t>organisms and affect</w:t>
      </w:r>
      <w:r w:rsidR="004053D7" w:rsidRPr="00CF3A28">
        <w:t xml:space="preserve"> feeding, movement, and predator avoidance.  </w:t>
      </w:r>
      <w:r>
        <w:t>Increased turbidity</w:t>
      </w:r>
      <w:r w:rsidR="004053D7" w:rsidRPr="00CF3A28">
        <w:t xml:space="preserve"> can </w:t>
      </w:r>
      <w:r>
        <w:t xml:space="preserve">also </w:t>
      </w:r>
      <w:r w:rsidR="004053D7" w:rsidRPr="00CF3A28">
        <w:t>alter</w:t>
      </w:r>
      <w:r w:rsidR="00C449F1">
        <w:t xml:space="preserve"> dissolved oxygen levels </w:t>
      </w:r>
      <w:r w:rsidR="004053D7" w:rsidRPr="00CF3A28">
        <w:t xml:space="preserve">and primary productivity </w:t>
      </w:r>
      <w:r w:rsidR="00C449F1">
        <w:t xml:space="preserve">in the affected </w:t>
      </w:r>
      <w:r w:rsidR="004053D7" w:rsidRPr="00CF3A28">
        <w:t>estuarine waters</w:t>
      </w:r>
      <w:r w:rsidR="00C449F1">
        <w:t>.  Deposition of</w:t>
      </w:r>
      <w:r w:rsidR="00C449F1" w:rsidRPr="00CF3A28">
        <w:rPr>
          <w:rStyle w:val="Emphasis"/>
          <w:i w:val="0"/>
          <w:iCs w:val="0"/>
        </w:rPr>
        <w:t xml:space="preserve"> suspended sediments can </w:t>
      </w:r>
      <w:r w:rsidR="00986B32">
        <w:rPr>
          <w:rStyle w:val="Emphasis"/>
          <w:i w:val="0"/>
          <w:iCs w:val="0"/>
        </w:rPr>
        <w:t>affect</w:t>
      </w:r>
      <w:r w:rsidR="00C449F1" w:rsidRPr="00CF3A28">
        <w:rPr>
          <w:rStyle w:val="Emphasis"/>
          <w:i w:val="0"/>
          <w:iCs w:val="0"/>
        </w:rPr>
        <w:t xml:space="preserve"> benthic </w:t>
      </w:r>
      <w:r w:rsidR="00C449F1" w:rsidRPr="00CF3A28">
        <w:rPr>
          <w:rStyle w:val="Emphasis"/>
          <w:i w:val="0"/>
          <w:iCs w:val="0"/>
        </w:rPr>
        <w:lastRenderedPageBreak/>
        <w:t>communities by smothering and burying organisms</w:t>
      </w:r>
      <w:r w:rsidR="00C449F1">
        <w:rPr>
          <w:rStyle w:val="Emphasis"/>
          <w:i w:val="0"/>
          <w:iCs w:val="0"/>
        </w:rPr>
        <w:t>, and very h</w:t>
      </w:r>
      <w:r w:rsidR="00C449F1">
        <w:t>eavy siltation may result in direct filling and loss of habitats adjacent to disturbed areas.</w:t>
      </w:r>
    </w:p>
    <w:p w:rsidR="00A2208A" w:rsidRDefault="00A2208A" w:rsidP="00C449F1">
      <w:pPr>
        <w:spacing w:line="360" w:lineRule="auto"/>
        <w:jc w:val="both"/>
      </w:pPr>
    </w:p>
    <w:p w:rsidR="00986B32" w:rsidRDefault="00986B32" w:rsidP="00986B32">
      <w:pPr>
        <w:tabs>
          <w:tab w:val="left" w:pos="7740"/>
        </w:tabs>
        <w:spacing w:line="360" w:lineRule="auto"/>
        <w:jc w:val="both"/>
      </w:pPr>
      <w:r>
        <w:t xml:space="preserve">Temporary impacts from siltation during construction </w:t>
      </w:r>
      <w:r w:rsidR="004053D7">
        <w:t xml:space="preserve">can be </w:t>
      </w:r>
      <w:r>
        <w:t>avoided and minimized</w:t>
      </w:r>
      <w:r w:rsidR="004053D7">
        <w:t xml:space="preserve"> by appropriate use of silt fences, s</w:t>
      </w:r>
      <w:r>
        <w:t>ediment traps, and other BMPs.  Use of appropriate sediment and erosion control measures should result in only mi</w:t>
      </w:r>
      <w:r w:rsidR="004053D7" w:rsidRPr="009A0A2B">
        <w:t xml:space="preserve">nimal </w:t>
      </w:r>
      <w:r w:rsidR="004053D7">
        <w:t>e</w:t>
      </w:r>
      <w:r w:rsidR="004053D7" w:rsidRPr="009A0A2B">
        <w:t>ffects to</w:t>
      </w:r>
      <w:r w:rsidR="004053D7">
        <w:t xml:space="preserve"> subtidal and intertidal habitats in</w:t>
      </w:r>
      <w:r w:rsidR="004053D7" w:rsidRPr="009A0A2B">
        <w:t xml:space="preserve"> the Wando River</w:t>
      </w:r>
      <w:r>
        <w:t xml:space="preserve">.  </w:t>
      </w:r>
      <w:r w:rsidRPr="009A0A2B">
        <w:t>Such impacts are expected to be relatively minor</w:t>
      </w:r>
      <w:r>
        <w:t>, temporary,</w:t>
      </w:r>
      <w:r w:rsidRPr="009A0A2B">
        <w:t xml:space="preserve"> and limited to the immediate area of construction</w:t>
      </w:r>
      <w:r>
        <w:t>. T</w:t>
      </w:r>
      <w:r w:rsidRPr="009A0A2B">
        <w:t xml:space="preserve">idal and river flow </w:t>
      </w:r>
      <w:r>
        <w:t xml:space="preserve">in the Wando River </w:t>
      </w:r>
      <w:r w:rsidRPr="009A0A2B">
        <w:t>w</w:t>
      </w:r>
      <w:r>
        <w:t>ill</w:t>
      </w:r>
      <w:r w:rsidRPr="009A0A2B">
        <w:t xml:space="preserve"> tend to dilute and disperse any materials that eroded into the water.   </w:t>
      </w:r>
      <w:r w:rsidRPr="00CF3A28">
        <w:t xml:space="preserve">After construction, </w:t>
      </w:r>
      <w:r>
        <w:t>all graded and disturbed areas will be permanently stabilized, eliminating any future siltation.</w:t>
      </w:r>
    </w:p>
    <w:p w:rsidR="000C68F1" w:rsidRPr="00CF3A28" w:rsidRDefault="000C68F1" w:rsidP="007C1948">
      <w:pPr>
        <w:tabs>
          <w:tab w:val="left" w:pos="7740"/>
        </w:tabs>
        <w:spacing w:line="360" w:lineRule="auto"/>
        <w:jc w:val="both"/>
      </w:pPr>
    </w:p>
    <w:p w:rsidR="00882285" w:rsidRPr="00CF3A28" w:rsidRDefault="00882285" w:rsidP="00882285">
      <w:pPr>
        <w:tabs>
          <w:tab w:val="left" w:pos="7740"/>
        </w:tabs>
        <w:spacing w:line="360" w:lineRule="auto"/>
        <w:jc w:val="both"/>
      </w:pPr>
      <w:r w:rsidRPr="009A0A2B">
        <w:t xml:space="preserve">Localized, temporary disturbance to fish and other organisms in the estuarine water column may occur </w:t>
      </w:r>
      <w:r>
        <w:t xml:space="preserve">from noise and vibration </w:t>
      </w:r>
      <w:r w:rsidRPr="009A0A2B">
        <w:t xml:space="preserve">during </w:t>
      </w:r>
      <w:r w:rsidR="002848D4" w:rsidRPr="00CF3A28">
        <w:t xml:space="preserve">pile </w:t>
      </w:r>
      <w:r w:rsidR="00986B32">
        <w:t>removal and placement</w:t>
      </w:r>
      <w:r w:rsidR="002848D4" w:rsidRPr="00CF3A28">
        <w:t xml:space="preserve">.  </w:t>
      </w:r>
      <w:r w:rsidRPr="009A0A2B">
        <w:t xml:space="preserve">The nature and duration of such disturbance will depend on the </w:t>
      </w:r>
      <w:r>
        <w:t xml:space="preserve">demolition and construction </w:t>
      </w:r>
      <w:r w:rsidRPr="009A0A2B">
        <w:t>method</w:t>
      </w:r>
      <w:r>
        <w:t>s</w:t>
      </w:r>
      <w:r w:rsidRPr="009A0A2B">
        <w:t xml:space="preserve"> used</w:t>
      </w:r>
      <w:r>
        <w:t>, which have</w:t>
      </w:r>
      <w:r w:rsidRPr="009A0A2B">
        <w:t xml:space="preserve"> yet to be determined.  </w:t>
      </w:r>
      <w:r>
        <w:t>I</w:t>
      </w:r>
      <w:r w:rsidRPr="00CF3A28">
        <w:t xml:space="preserve">mpacts within the construction area </w:t>
      </w:r>
      <w:r>
        <w:t xml:space="preserve">might occur </w:t>
      </w:r>
      <w:r w:rsidRPr="00CF3A28">
        <w:t>due to increased noise,</w:t>
      </w:r>
      <w:r>
        <w:t xml:space="preserve"> but a</w:t>
      </w:r>
      <w:r w:rsidRPr="00CF3A28">
        <w:t>dult</w:t>
      </w:r>
      <w:r>
        <w:t xml:space="preserve"> and juvenile</w:t>
      </w:r>
      <w:r w:rsidRPr="00CF3A28">
        <w:t xml:space="preserve"> fish and shrimp should be able to avoid injury by temporarily relocating t</w:t>
      </w:r>
      <w:r>
        <w:t>o another area.</w:t>
      </w:r>
      <w:r w:rsidR="00697D36">
        <w:t xml:space="preserve">  </w:t>
      </w:r>
      <w:r>
        <w:t>Incidental take</w:t>
      </w:r>
      <w:r w:rsidRPr="00CF3A28">
        <w:t xml:space="preserve"> </w:t>
      </w:r>
      <w:r>
        <w:t>of</w:t>
      </w:r>
      <w:r w:rsidRPr="00CF3A28">
        <w:t xml:space="preserve"> eggs and early larval stages</w:t>
      </w:r>
      <w:r>
        <w:t xml:space="preserve"> may occur</w:t>
      </w:r>
      <w:r w:rsidRPr="00CF3A28">
        <w:t xml:space="preserve">, but </w:t>
      </w:r>
      <w:r>
        <w:t xml:space="preserve">is </w:t>
      </w:r>
      <w:r w:rsidRPr="00CF3A28">
        <w:t xml:space="preserve">not </w:t>
      </w:r>
      <w:r>
        <w:t xml:space="preserve">expected to </w:t>
      </w:r>
      <w:r w:rsidRPr="00CF3A28">
        <w:t xml:space="preserve">contribute to a significant reduction in any species populations.  </w:t>
      </w:r>
      <w:r w:rsidR="000C0F26" w:rsidRPr="0030351C">
        <w:rPr>
          <w:sz w:val="22"/>
        </w:rPr>
        <w:t>SCDOT has decided to implement a seasonal construction moratorium for all in-water work related to this bridge replacement project for the period of January 1 to April 15.</w:t>
      </w:r>
    </w:p>
    <w:p w:rsidR="00A2208A" w:rsidRDefault="00A2208A" w:rsidP="005C06EA">
      <w:pPr>
        <w:spacing w:after="200" w:line="276" w:lineRule="auto"/>
        <w:jc w:val="center"/>
      </w:pPr>
    </w:p>
    <w:p w:rsidR="00986B32" w:rsidRDefault="00986B32" w:rsidP="005C06EA">
      <w:pPr>
        <w:tabs>
          <w:tab w:val="left" w:pos="7740"/>
        </w:tabs>
        <w:spacing w:line="360" w:lineRule="auto"/>
        <w:jc w:val="center"/>
      </w:pPr>
    </w:p>
    <w:p w:rsidR="005C06EA" w:rsidRDefault="005C06EA" w:rsidP="005C06EA">
      <w:pPr>
        <w:spacing w:line="360" w:lineRule="auto"/>
        <w:jc w:val="center"/>
      </w:pPr>
      <w:r w:rsidRPr="00CF3A28">
        <w:t>Table 2.  Quantities of Temporary Impacts</w:t>
      </w:r>
    </w:p>
    <w:p w:rsidR="005C06EA" w:rsidRDefault="005C06EA" w:rsidP="005C06EA">
      <w:pPr>
        <w:tabs>
          <w:tab w:val="left" w:pos="7740"/>
        </w:tabs>
        <w:jc w:val="center"/>
        <w:rPr>
          <w:rFonts w:ascii="Arial" w:hAnsi="Arial" w:cs="Arial"/>
          <w:sz w:val="22"/>
          <w:szCs w:val="22"/>
        </w:rPr>
      </w:pPr>
    </w:p>
    <w:tbl>
      <w:tblPr>
        <w:tblW w:w="8388"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0"/>
        <w:gridCol w:w="2811"/>
        <w:gridCol w:w="2597"/>
      </w:tblGrid>
      <w:tr w:rsidR="005C06EA" w:rsidRPr="00230F11" w:rsidTr="00540557">
        <w:trPr>
          <w:trHeight w:val="557"/>
        </w:trPr>
        <w:tc>
          <w:tcPr>
            <w:tcW w:w="2980" w:type="dxa"/>
            <w:vMerge w:val="restart"/>
            <w:vAlign w:val="center"/>
          </w:tcPr>
          <w:p w:rsidR="005C06EA" w:rsidRPr="0057753F" w:rsidRDefault="005C06EA" w:rsidP="00540557">
            <w:pPr>
              <w:jc w:val="center"/>
              <w:rPr>
                <w:b/>
              </w:rPr>
            </w:pPr>
            <w:r w:rsidRPr="0057753F">
              <w:rPr>
                <w:b/>
              </w:rPr>
              <w:t>Habitat Type</w:t>
            </w:r>
          </w:p>
        </w:tc>
        <w:tc>
          <w:tcPr>
            <w:tcW w:w="5408" w:type="dxa"/>
            <w:gridSpan w:val="2"/>
            <w:vAlign w:val="center"/>
          </w:tcPr>
          <w:p w:rsidR="005C06EA" w:rsidRPr="0057753F" w:rsidRDefault="005C06EA" w:rsidP="00540557">
            <w:pPr>
              <w:jc w:val="center"/>
              <w:rPr>
                <w:b/>
              </w:rPr>
            </w:pPr>
            <w:r w:rsidRPr="0057753F">
              <w:rPr>
                <w:b/>
              </w:rPr>
              <w:t>Temporary Impacts</w:t>
            </w:r>
          </w:p>
        </w:tc>
      </w:tr>
      <w:tr w:rsidR="005C06EA" w:rsidRPr="00230F11" w:rsidTr="00540557">
        <w:trPr>
          <w:trHeight w:val="413"/>
        </w:trPr>
        <w:tc>
          <w:tcPr>
            <w:tcW w:w="2980" w:type="dxa"/>
            <w:vMerge/>
          </w:tcPr>
          <w:p w:rsidR="005C06EA" w:rsidRPr="0057753F" w:rsidRDefault="005C06EA" w:rsidP="00540557">
            <w:pPr>
              <w:jc w:val="center"/>
            </w:pPr>
          </w:p>
        </w:tc>
        <w:tc>
          <w:tcPr>
            <w:tcW w:w="2811" w:type="dxa"/>
            <w:vAlign w:val="center"/>
          </w:tcPr>
          <w:p w:rsidR="005C06EA" w:rsidRPr="0057753F" w:rsidRDefault="005C06EA" w:rsidP="00540557">
            <w:pPr>
              <w:jc w:val="center"/>
              <w:rPr>
                <w:b/>
              </w:rPr>
            </w:pPr>
            <w:r w:rsidRPr="0057753F">
              <w:rPr>
                <w:b/>
              </w:rPr>
              <w:t>Indirect</w:t>
            </w:r>
          </w:p>
        </w:tc>
        <w:tc>
          <w:tcPr>
            <w:tcW w:w="2597" w:type="dxa"/>
            <w:vAlign w:val="center"/>
          </w:tcPr>
          <w:p w:rsidR="005C06EA" w:rsidRPr="0057753F" w:rsidRDefault="005C06EA" w:rsidP="00540557">
            <w:pPr>
              <w:jc w:val="center"/>
              <w:rPr>
                <w:b/>
              </w:rPr>
            </w:pPr>
            <w:r w:rsidRPr="0057753F">
              <w:rPr>
                <w:b/>
              </w:rPr>
              <w:t>Direct</w:t>
            </w:r>
          </w:p>
        </w:tc>
      </w:tr>
      <w:tr w:rsidR="005C06EA" w:rsidRPr="00513552" w:rsidTr="00540557">
        <w:trPr>
          <w:trHeight w:val="845"/>
        </w:trPr>
        <w:tc>
          <w:tcPr>
            <w:tcW w:w="2980" w:type="dxa"/>
            <w:vAlign w:val="center"/>
          </w:tcPr>
          <w:p w:rsidR="005C06EA" w:rsidRPr="0057753F" w:rsidRDefault="005C06EA" w:rsidP="00540557">
            <w:pPr>
              <w:jc w:val="center"/>
            </w:pPr>
            <w:r w:rsidRPr="0057753F">
              <w:t>Estuarine water column</w:t>
            </w:r>
          </w:p>
        </w:tc>
        <w:tc>
          <w:tcPr>
            <w:tcW w:w="2811" w:type="dxa"/>
            <w:vAlign w:val="center"/>
          </w:tcPr>
          <w:p w:rsidR="005C06EA" w:rsidRPr="0057753F" w:rsidRDefault="005C06EA" w:rsidP="00540557">
            <w:pPr>
              <w:jc w:val="center"/>
            </w:pPr>
            <w:r w:rsidRPr="0057753F">
              <w:t>Not quantifiable</w:t>
            </w:r>
          </w:p>
        </w:tc>
        <w:tc>
          <w:tcPr>
            <w:tcW w:w="2597" w:type="dxa"/>
            <w:vAlign w:val="center"/>
          </w:tcPr>
          <w:p w:rsidR="005C06EA" w:rsidRPr="0057753F" w:rsidRDefault="000C0F26" w:rsidP="00540557">
            <w:pPr>
              <w:jc w:val="center"/>
            </w:pPr>
            <w:r>
              <w:t>Not quantifiable</w:t>
            </w:r>
          </w:p>
        </w:tc>
      </w:tr>
      <w:tr w:rsidR="005C06EA" w:rsidRPr="00513552" w:rsidTr="00540557">
        <w:trPr>
          <w:trHeight w:val="710"/>
        </w:trPr>
        <w:tc>
          <w:tcPr>
            <w:tcW w:w="2980" w:type="dxa"/>
            <w:vAlign w:val="center"/>
          </w:tcPr>
          <w:p w:rsidR="005C06EA" w:rsidRPr="0057753F" w:rsidRDefault="005C06EA" w:rsidP="00540557">
            <w:pPr>
              <w:jc w:val="center"/>
            </w:pPr>
            <w:r w:rsidRPr="0057753F">
              <w:t>Intertidal flats, Oyster reefs and shell banks</w:t>
            </w:r>
          </w:p>
        </w:tc>
        <w:tc>
          <w:tcPr>
            <w:tcW w:w="2811" w:type="dxa"/>
            <w:vAlign w:val="center"/>
          </w:tcPr>
          <w:p w:rsidR="005C06EA" w:rsidRPr="0057753F" w:rsidRDefault="005C06EA" w:rsidP="00540557">
            <w:pPr>
              <w:jc w:val="center"/>
            </w:pPr>
            <w:r w:rsidRPr="0057753F">
              <w:t>Not quantifiable</w:t>
            </w:r>
          </w:p>
        </w:tc>
        <w:tc>
          <w:tcPr>
            <w:tcW w:w="2597" w:type="dxa"/>
            <w:vAlign w:val="center"/>
          </w:tcPr>
          <w:p w:rsidR="005C06EA" w:rsidRPr="0057753F" w:rsidRDefault="000C0F26" w:rsidP="00540557">
            <w:pPr>
              <w:jc w:val="center"/>
            </w:pPr>
            <w:r>
              <w:t>None</w:t>
            </w:r>
          </w:p>
        </w:tc>
      </w:tr>
      <w:tr w:rsidR="005C06EA" w:rsidRPr="00513552" w:rsidTr="00540557">
        <w:trPr>
          <w:trHeight w:val="890"/>
        </w:trPr>
        <w:tc>
          <w:tcPr>
            <w:tcW w:w="2980" w:type="dxa"/>
            <w:tcBorders>
              <w:bottom w:val="double" w:sz="4" w:space="0" w:color="auto"/>
            </w:tcBorders>
            <w:vAlign w:val="center"/>
          </w:tcPr>
          <w:p w:rsidR="005C06EA" w:rsidRPr="0057753F" w:rsidRDefault="005C06EA" w:rsidP="00540557">
            <w:pPr>
              <w:jc w:val="center"/>
            </w:pPr>
            <w:r w:rsidRPr="0057753F">
              <w:t>Estuarine emergent wetlands</w:t>
            </w:r>
          </w:p>
        </w:tc>
        <w:tc>
          <w:tcPr>
            <w:tcW w:w="2811" w:type="dxa"/>
            <w:tcBorders>
              <w:bottom w:val="double" w:sz="4" w:space="0" w:color="auto"/>
            </w:tcBorders>
            <w:vAlign w:val="center"/>
          </w:tcPr>
          <w:p w:rsidR="005C06EA" w:rsidRPr="0057753F" w:rsidRDefault="005C06EA" w:rsidP="00540557">
            <w:pPr>
              <w:jc w:val="center"/>
            </w:pPr>
            <w:r w:rsidRPr="0057753F">
              <w:t>Not quantifiable</w:t>
            </w:r>
          </w:p>
        </w:tc>
        <w:tc>
          <w:tcPr>
            <w:tcW w:w="2597" w:type="dxa"/>
            <w:tcBorders>
              <w:bottom w:val="double" w:sz="4" w:space="0" w:color="auto"/>
            </w:tcBorders>
            <w:vAlign w:val="center"/>
          </w:tcPr>
          <w:p w:rsidR="005C06EA" w:rsidRPr="0057753F" w:rsidRDefault="000C0F26" w:rsidP="00540557">
            <w:pPr>
              <w:jc w:val="center"/>
            </w:pPr>
            <w:r>
              <w:t>Not quantifiable</w:t>
            </w:r>
          </w:p>
        </w:tc>
      </w:tr>
      <w:tr w:rsidR="005C06EA" w:rsidRPr="00513552" w:rsidTr="00540557">
        <w:trPr>
          <w:trHeight w:val="890"/>
        </w:trPr>
        <w:tc>
          <w:tcPr>
            <w:tcW w:w="2980" w:type="dxa"/>
            <w:tcBorders>
              <w:top w:val="double" w:sz="4" w:space="0" w:color="auto"/>
              <w:right w:val="single" w:sz="4" w:space="0" w:color="auto"/>
            </w:tcBorders>
            <w:vAlign w:val="center"/>
          </w:tcPr>
          <w:p w:rsidR="005C06EA" w:rsidRPr="0057753F" w:rsidRDefault="005C06EA" w:rsidP="00540557">
            <w:pPr>
              <w:jc w:val="center"/>
            </w:pPr>
            <w:r w:rsidRPr="0057753F">
              <w:t>Total</w:t>
            </w:r>
          </w:p>
        </w:tc>
        <w:tc>
          <w:tcPr>
            <w:tcW w:w="2811" w:type="dxa"/>
            <w:tcBorders>
              <w:top w:val="double" w:sz="4" w:space="0" w:color="auto"/>
              <w:left w:val="single" w:sz="4" w:space="0" w:color="auto"/>
              <w:right w:val="single" w:sz="4" w:space="0" w:color="auto"/>
            </w:tcBorders>
            <w:vAlign w:val="center"/>
          </w:tcPr>
          <w:p w:rsidR="005C06EA" w:rsidRPr="0057753F" w:rsidRDefault="005C06EA" w:rsidP="00540557">
            <w:pPr>
              <w:jc w:val="center"/>
            </w:pPr>
            <w:r w:rsidRPr="0057753F">
              <w:t>Not quantifiable</w:t>
            </w:r>
          </w:p>
        </w:tc>
        <w:tc>
          <w:tcPr>
            <w:tcW w:w="2597" w:type="dxa"/>
            <w:tcBorders>
              <w:top w:val="double" w:sz="4" w:space="0" w:color="auto"/>
              <w:left w:val="single" w:sz="4" w:space="0" w:color="auto"/>
              <w:right w:val="single" w:sz="4" w:space="0" w:color="auto"/>
            </w:tcBorders>
            <w:vAlign w:val="center"/>
          </w:tcPr>
          <w:p w:rsidR="005C06EA" w:rsidRPr="0057753F" w:rsidRDefault="000C0F26" w:rsidP="00540557">
            <w:pPr>
              <w:jc w:val="center"/>
            </w:pPr>
            <w:r>
              <w:t>Not quantifiable</w:t>
            </w:r>
          </w:p>
        </w:tc>
      </w:tr>
    </w:tbl>
    <w:p w:rsidR="005C06EA" w:rsidRPr="00ED7FA4" w:rsidRDefault="005C06EA" w:rsidP="005C06EA">
      <w:pPr>
        <w:tabs>
          <w:tab w:val="left" w:pos="7740"/>
        </w:tabs>
        <w:jc w:val="center"/>
        <w:rPr>
          <w:rFonts w:ascii="Arial" w:hAnsi="Arial" w:cs="Arial"/>
          <w:sz w:val="22"/>
          <w:szCs w:val="22"/>
        </w:rPr>
      </w:pPr>
    </w:p>
    <w:p w:rsidR="005C06EA" w:rsidRPr="00230F11" w:rsidRDefault="005C06EA" w:rsidP="005C06EA">
      <w:pPr>
        <w:jc w:val="center"/>
        <w:rPr>
          <w:rFonts w:ascii="Arial" w:hAnsi="Arial" w:cs="Arial"/>
          <w:b/>
          <w:sz w:val="22"/>
          <w:szCs w:val="22"/>
        </w:rPr>
      </w:pPr>
    </w:p>
    <w:p w:rsidR="00455546" w:rsidRPr="00CF3A28" w:rsidRDefault="00455546" w:rsidP="007C1948">
      <w:pPr>
        <w:spacing w:line="360" w:lineRule="auto"/>
        <w:jc w:val="both"/>
        <w:rPr>
          <w:b/>
        </w:rPr>
      </w:pPr>
    </w:p>
    <w:p w:rsidR="006B078D" w:rsidRPr="00CF3A28" w:rsidRDefault="000E504F" w:rsidP="007C1948">
      <w:pPr>
        <w:spacing w:line="360" w:lineRule="auto"/>
        <w:jc w:val="both"/>
        <w:rPr>
          <w:b/>
        </w:rPr>
      </w:pPr>
      <w:r w:rsidRPr="00CF3A28">
        <w:rPr>
          <w:b/>
        </w:rPr>
        <w:t xml:space="preserve">Permanent </w:t>
      </w:r>
      <w:r w:rsidR="00B31755" w:rsidRPr="00CF3A28">
        <w:rPr>
          <w:b/>
        </w:rPr>
        <w:t>Impacts</w:t>
      </w:r>
    </w:p>
    <w:p w:rsidR="00454CDF" w:rsidRPr="00454CDF" w:rsidRDefault="00454CDF" w:rsidP="00454CDF">
      <w:pPr>
        <w:tabs>
          <w:tab w:val="left" w:pos="7740"/>
        </w:tabs>
        <w:spacing w:line="360" w:lineRule="auto"/>
        <w:jc w:val="both"/>
      </w:pPr>
      <w:r w:rsidRPr="009A0A2B">
        <w:t xml:space="preserve">The proposed bridge and associated roadway improvements will require filling 1.888 acres of wetlands (0.547 acre of estuarine emergent marsh, 1.02 acres of palustrine emergent marsh, </w:t>
      </w:r>
      <w:r>
        <w:t xml:space="preserve">and </w:t>
      </w:r>
      <w:r w:rsidRPr="009A0A2B">
        <w:t>0.321 acre of palustrine forested wetlands), and placement of  bents in the bed of the Wando River, affecting approximately 0.04</w:t>
      </w:r>
      <w:r w:rsidR="00BB1898">
        <w:t>6</w:t>
      </w:r>
      <w:r w:rsidRPr="009A0A2B">
        <w:t xml:space="preserve"> acre of river bed.  </w:t>
      </w:r>
      <w:r>
        <w:t xml:space="preserve">Fill in these areas will result in permanent loss of habitat proportional to the acreage filled.  Loss of such habitat will reduce overall primary productivity and suitable spawning and nursery habitat for aquatic organisms that utilize these areas.  </w:t>
      </w:r>
      <w:r w:rsidRPr="009A0A2B">
        <w:t xml:space="preserve">These impacts are summarized in Table </w:t>
      </w:r>
      <w:r w:rsidR="00A917E9">
        <w:t>3</w:t>
      </w:r>
      <w:r w:rsidRPr="009A0A2B">
        <w:t>.</w:t>
      </w:r>
      <w:r>
        <w:t xml:space="preserve">  There may be some opportunities for </w:t>
      </w:r>
      <w:r w:rsidRPr="00454CDF">
        <w:t>wetland restoration associated with removal of portions of the existing roadway but a detailed assessment has not been conducted.</w:t>
      </w:r>
    </w:p>
    <w:p w:rsidR="00454CDF" w:rsidRPr="00454CDF" w:rsidRDefault="00454CDF" w:rsidP="00454CDF">
      <w:pPr>
        <w:tabs>
          <w:tab w:val="left" w:pos="7740"/>
        </w:tabs>
        <w:spacing w:line="360" w:lineRule="auto"/>
        <w:jc w:val="both"/>
      </w:pPr>
    </w:p>
    <w:p w:rsidR="00454CDF" w:rsidRDefault="00454CDF" w:rsidP="00454CDF">
      <w:pPr>
        <w:pStyle w:val="BodyText3"/>
        <w:spacing w:line="360" w:lineRule="auto"/>
        <w:rPr>
          <w:rFonts w:ascii="Times New Roman" w:hAnsi="Times New Roman" w:cs="Times New Roman"/>
          <w:sz w:val="24"/>
          <w:szCs w:val="24"/>
        </w:rPr>
      </w:pPr>
      <w:r w:rsidRPr="00454CDF">
        <w:rPr>
          <w:rFonts w:ascii="Times New Roman" w:hAnsi="Times New Roman" w:cs="Times New Roman"/>
          <w:sz w:val="24"/>
          <w:szCs w:val="24"/>
        </w:rPr>
        <w:t>The bridge deck will shade approximately 5 acres of estuarine water column and 0.097 acre of estuarine emergent marsh.  The existing bridge shades approximately one acre of estuarine water column.  However, the much higher vertical clearance of the proposed bridge (55 feet versus 1</w:t>
      </w:r>
      <w:r w:rsidR="00697D36">
        <w:rPr>
          <w:rFonts w:ascii="Times New Roman" w:hAnsi="Times New Roman" w:cs="Times New Roman"/>
          <w:sz w:val="24"/>
          <w:szCs w:val="24"/>
        </w:rPr>
        <w:t>5</w:t>
      </w:r>
      <w:r w:rsidRPr="00454CDF">
        <w:rPr>
          <w:rFonts w:ascii="Times New Roman" w:hAnsi="Times New Roman" w:cs="Times New Roman"/>
          <w:sz w:val="24"/>
          <w:szCs w:val="24"/>
        </w:rPr>
        <w:t xml:space="preserve"> feet) will significantly reduce any potential adverse effects of shading, which will be limited to extremely minor reductions in primary productivity of the estuarine water column and estuarine emergent marsh. </w:t>
      </w:r>
    </w:p>
    <w:p w:rsidR="00697D36" w:rsidRDefault="00697D36" w:rsidP="00454CDF">
      <w:pPr>
        <w:pStyle w:val="BodyText3"/>
        <w:spacing w:line="360" w:lineRule="auto"/>
        <w:rPr>
          <w:rFonts w:ascii="Times New Roman" w:hAnsi="Times New Roman" w:cs="Times New Roman"/>
          <w:sz w:val="24"/>
          <w:szCs w:val="24"/>
        </w:rPr>
      </w:pPr>
    </w:p>
    <w:p w:rsidR="00697D36" w:rsidRDefault="00697D36" w:rsidP="00454CDF">
      <w:pPr>
        <w:pStyle w:val="BodyText3"/>
        <w:spacing w:line="360" w:lineRule="auto"/>
        <w:rPr>
          <w:rFonts w:ascii="Times New Roman" w:hAnsi="Times New Roman" w:cs="Times New Roman"/>
          <w:sz w:val="24"/>
          <w:szCs w:val="24"/>
        </w:rPr>
      </w:pPr>
      <w:r>
        <w:rPr>
          <w:rFonts w:ascii="Times New Roman" w:hAnsi="Times New Roman" w:cs="Times New Roman"/>
          <w:sz w:val="24"/>
          <w:szCs w:val="24"/>
        </w:rPr>
        <w:t xml:space="preserve">Removal of the existing bridge pilings will directly disturb any oysters and other epifauna attached to them, but the new pilings will serve as comparable habitat for these species.  </w:t>
      </w:r>
      <w:r w:rsidR="00A2208A">
        <w:rPr>
          <w:rFonts w:ascii="Times New Roman" w:hAnsi="Times New Roman" w:cs="Times New Roman"/>
          <w:sz w:val="24"/>
          <w:szCs w:val="24"/>
        </w:rPr>
        <w:t>There will be no direct impacts to any oyster beds identified by SCDNR.  Although there is no evidence of impaired hydraulic flow under the existing bridge, pilings for the new bridge will be more widely spaced and will impose no restriction on hydraulic flow in the Wando River.</w:t>
      </w:r>
    </w:p>
    <w:p w:rsidR="00F673C8" w:rsidRPr="00F673C8" w:rsidRDefault="00F673C8" w:rsidP="00454CDF">
      <w:pPr>
        <w:pStyle w:val="BodyText3"/>
        <w:spacing w:line="360" w:lineRule="auto"/>
        <w:rPr>
          <w:rFonts w:ascii="Times New Roman" w:hAnsi="Times New Roman" w:cs="Times New Roman"/>
          <w:sz w:val="24"/>
          <w:szCs w:val="24"/>
        </w:rPr>
      </w:pPr>
    </w:p>
    <w:p w:rsidR="00F673C8" w:rsidRPr="00F673C8" w:rsidRDefault="00F673C8" w:rsidP="00454CDF">
      <w:pPr>
        <w:pStyle w:val="BodyText3"/>
        <w:spacing w:line="360" w:lineRule="auto"/>
        <w:rPr>
          <w:rFonts w:ascii="Times New Roman" w:hAnsi="Times New Roman" w:cs="Times New Roman"/>
          <w:sz w:val="24"/>
          <w:szCs w:val="24"/>
        </w:rPr>
      </w:pPr>
      <w:r w:rsidRPr="00F673C8">
        <w:rPr>
          <w:rFonts w:ascii="Times New Roman" w:hAnsi="Times New Roman" w:cs="Times New Roman"/>
          <w:sz w:val="24"/>
          <w:szCs w:val="24"/>
        </w:rPr>
        <w:t xml:space="preserve">In addition to the above considerations, the proposed project will not encourage future development that would cause the incremental loss of the cited fishery resources in this report.  </w:t>
      </w:r>
    </w:p>
    <w:p w:rsidR="0057753F" w:rsidRDefault="0057753F" w:rsidP="007C1948">
      <w:pPr>
        <w:spacing w:line="360" w:lineRule="auto"/>
        <w:jc w:val="center"/>
      </w:pPr>
    </w:p>
    <w:p w:rsidR="00A2208A" w:rsidRDefault="00A2208A" w:rsidP="007C1948">
      <w:pPr>
        <w:spacing w:line="360" w:lineRule="auto"/>
        <w:jc w:val="center"/>
      </w:pPr>
    </w:p>
    <w:p w:rsidR="005C06EA" w:rsidRDefault="005C06EA" w:rsidP="007C1948">
      <w:pPr>
        <w:spacing w:line="360" w:lineRule="auto"/>
        <w:jc w:val="center"/>
      </w:pPr>
    </w:p>
    <w:p w:rsidR="005C06EA" w:rsidRDefault="005C06EA" w:rsidP="007C1948">
      <w:pPr>
        <w:spacing w:line="360" w:lineRule="auto"/>
        <w:jc w:val="center"/>
      </w:pPr>
    </w:p>
    <w:p w:rsidR="005C06EA" w:rsidRDefault="005C06EA" w:rsidP="007C1948">
      <w:pPr>
        <w:spacing w:line="360" w:lineRule="auto"/>
        <w:jc w:val="center"/>
      </w:pPr>
    </w:p>
    <w:p w:rsidR="005C06EA" w:rsidRDefault="005C06EA" w:rsidP="007C1948">
      <w:pPr>
        <w:spacing w:line="360" w:lineRule="auto"/>
        <w:jc w:val="center"/>
      </w:pPr>
    </w:p>
    <w:p w:rsidR="005C06EA" w:rsidRDefault="005C06EA" w:rsidP="007C1948">
      <w:pPr>
        <w:spacing w:line="360" w:lineRule="auto"/>
        <w:jc w:val="center"/>
      </w:pPr>
    </w:p>
    <w:p w:rsidR="005C06EA" w:rsidRDefault="005C06EA" w:rsidP="007C1948">
      <w:pPr>
        <w:spacing w:line="360" w:lineRule="auto"/>
        <w:jc w:val="center"/>
      </w:pPr>
    </w:p>
    <w:p w:rsidR="005C06EA" w:rsidRDefault="005C06EA" w:rsidP="007C1948">
      <w:pPr>
        <w:spacing w:line="360" w:lineRule="auto"/>
        <w:jc w:val="center"/>
      </w:pPr>
    </w:p>
    <w:p w:rsidR="00FF40B9" w:rsidRDefault="00FF40B9" w:rsidP="00FF40B9">
      <w:pPr>
        <w:jc w:val="center"/>
        <w:rPr>
          <w:rFonts w:ascii="Arial" w:hAnsi="Arial" w:cs="Arial"/>
          <w:sz w:val="22"/>
          <w:szCs w:val="22"/>
        </w:rPr>
      </w:pPr>
      <w:r w:rsidRPr="0016782C">
        <w:rPr>
          <w:rFonts w:ascii="Arial" w:hAnsi="Arial" w:cs="Arial"/>
          <w:sz w:val="22"/>
          <w:szCs w:val="22"/>
        </w:rPr>
        <w:t xml:space="preserve">Table 3.  Quantities of </w:t>
      </w:r>
      <w:r>
        <w:rPr>
          <w:rFonts w:ascii="Arial" w:hAnsi="Arial" w:cs="Arial"/>
          <w:sz w:val="22"/>
          <w:szCs w:val="22"/>
        </w:rPr>
        <w:t xml:space="preserve">Permanent </w:t>
      </w:r>
      <w:r w:rsidRPr="0016782C">
        <w:rPr>
          <w:rFonts w:ascii="Arial" w:hAnsi="Arial" w:cs="Arial"/>
          <w:sz w:val="22"/>
          <w:szCs w:val="22"/>
        </w:rPr>
        <w:t>Impacts</w:t>
      </w:r>
    </w:p>
    <w:p w:rsidR="00FF40B9" w:rsidRDefault="00FF40B9" w:rsidP="00FF40B9">
      <w:pPr>
        <w:jc w:val="cente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2"/>
        <w:gridCol w:w="1694"/>
        <w:gridCol w:w="1591"/>
        <w:gridCol w:w="1703"/>
        <w:gridCol w:w="1703"/>
        <w:gridCol w:w="1703"/>
      </w:tblGrid>
      <w:tr w:rsidR="00FF40B9" w:rsidRPr="00230F11" w:rsidTr="00C02874">
        <w:trPr>
          <w:trHeight w:val="557"/>
        </w:trPr>
        <w:tc>
          <w:tcPr>
            <w:tcW w:w="1190" w:type="pct"/>
            <w:vMerge w:val="restart"/>
            <w:vAlign w:val="center"/>
          </w:tcPr>
          <w:p w:rsidR="00FF40B9" w:rsidRPr="00230F11" w:rsidRDefault="00FF40B9" w:rsidP="00C02874">
            <w:pPr>
              <w:jc w:val="center"/>
              <w:rPr>
                <w:rFonts w:ascii="Arial" w:hAnsi="Arial" w:cs="Arial"/>
                <w:b/>
              </w:rPr>
            </w:pPr>
            <w:r w:rsidRPr="00230F11">
              <w:rPr>
                <w:rFonts w:ascii="Arial" w:hAnsi="Arial" w:cs="Arial"/>
                <w:b/>
                <w:sz w:val="22"/>
                <w:szCs w:val="22"/>
              </w:rPr>
              <w:t>Habitat Type</w:t>
            </w:r>
          </w:p>
        </w:tc>
        <w:tc>
          <w:tcPr>
            <w:tcW w:w="3810" w:type="pct"/>
            <w:gridSpan w:val="5"/>
            <w:vAlign w:val="center"/>
          </w:tcPr>
          <w:p w:rsidR="00FF40B9" w:rsidRPr="00230F11" w:rsidRDefault="00FF40B9" w:rsidP="00C02874">
            <w:pPr>
              <w:jc w:val="center"/>
              <w:rPr>
                <w:rFonts w:ascii="Arial" w:hAnsi="Arial" w:cs="Arial"/>
                <w:b/>
              </w:rPr>
            </w:pPr>
            <w:r w:rsidRPr="00230F11">
              <w:rPr>
                <w:rFonts w:ascii="Arial" w:hAnsi="Arial" w:cs="Arial"/>
                <w:b/>
                <w:sz w:val="22"/>
                <w:szCs w:val="22"/>
              </w:rPr>
              <w:t>Permanent Impacts</w:t>
            </w:r>
          </w:p>
        </w:tc>
      </w:tr>
      <w:tr w:rsidR="00FF40B9" w:rsidRPr="00230F11" w:rsidTr="00C02874">
        <w:trPr>
          <w:trHeight w:val="413"/>
        </w:trPr>
        <w:tc>
          <w:tcPr>
            <w:tcW w:w="1190" w:type="pct"/>
            <w:vMerge/>
          </w:tcPr>
          <w:p w:rsidR="00FF40B9" w:rsidRPr="00230F11" w:rsidRDefault="00FF40B9" w:rsidP="00C02874">
            <w:pPr>
              <w:jc w:val="center"/>
              <w:rPr>
                <w:rFonts w:ascii="Arial" w:hAnsi="Arial" w:cs="Arial"/>
              </w:rPr>
            </w:pPr>
          </w:p>
        </w:tc>
        <w:tc>
          <w:tcPr>
            <w:tcW w:w="769" w:type="pct"/>
          </w:tcPr>
          <w:p w:rsidR="00FF40B9" w:rsidRDefault="00FF40B9" w:rsidP="00C02874">
            <w:pPr>
              <w:jc w:val="center"/>
              <w:rPr>
                <w:rFonts w:ascii="Arial" w:hAnsi="Arial" w:cs="Arial"/>
                <w:b/>
              </w:rPr>
            </w:pPr>
            <w:r>
              <w:rPr>
                <w:rFonts w:ascii="Arial" w:hAnsi="Arial" w:cs="Arial"/>
                <w:b/>
                <w:sz w:val="22"/>
                <w:szCs w:val="22"/>
              </w:rPr>
              <w:t>Existing Indirect</w:t>
            </w:r>
          </w:p>
          <w:p w:rsidR="00FF40B9" w:rsidRPr="00230F11" w:rsidRDefault="00FF40B9" w:rsidP="00C02874">
            <w:pPr>
              <w:jc w:val="center"/>
              <w:rPr>
                <w:rFonts w:ascii="Arial" w:hAnsi="Arial" w:cs="Arial"/>
                <w:b/>
              </w:rPr>
            </w:pPr>
            <w:r>
              <w:rPr>
                <w:rFonts w:ascii="Arial" w:hAnsi="Arial" w:cs="Arial"/>
                <w:b/>
                <w:sz w:val="22"/>
                <w:szCs w:val="22"/>
              </w:rPr>
              <w:t xml:space="preserve"> </w:t>
            </w:r>
            <w:r w:rsidRPr="00D17027">
              <w:rPr>
                <w:rFonts w:ascii="Arial" w:hAnsi="Arial" w:cs="Arial"/>
                <w:sz w:val="18"/>
                <w:szCs w:val="18"/>
              </w:rPr>
              <w:t>(to be removed)</w:t>
            </w:r>
          </w:p>
        </w:tc>
        <w:tc>
          <w:tcPr>
            <w:tcW w:w="722" w:type="pct"/>
            <w:vAlign w:val="center"/>
          </w:tcPr>
          <w:p w:rsidR="00FF40B9" w:rsidRDefault="00FF40B9" w:rsidP="00C02874">
            <w:pPr>
              <w:jc w:val="center"/>
              <w:rPr>
                <w:rFonts w:ascii="Arial" w:hAnsi="Arial" w:cs="Arial"/>
                <w:b/>
              </w:rPr>
            </w:pPr>
            <w:r>
              <w:rPr>
                <w:rFonts w:ascii="Arial" w:hAnsi="Arial" w:cs="Arial"/>
                <w:b/>
                <w:sz w:val="22"/>
                <w:szCs w:val="22"/>
              </w:rPr>
              <w:t>Proposed</w:t>
            </w:r>
          </w:p>
          <w:p w:rsidR="00FF40B9" w:rsidRPr="00230F11" w:rsidRDefault="00FF40B9" w:rsidP="00C02874">
            <w:pPr>
              <w:jc w:val="center"/>
              <w:rPr>
                <w:rFonts w:ascii="Arial" w:hAnsi="Arial" w:cs="Arial"/>
                <w:b/>
              </w:rPr>
            </w:pPr>
            <w:r w:rsidRPr="00230F11">
              <w:rPr>
                <w:rFonts w:ascii="Arial" w:hAnsi="Arial" w:cs="Arial"/>
                <w:b/>
                <w:sz w:val="22"/>
                <w:szCs w:val="22"/>
              </w:rPr>
              <w:t>Indirect</w:t>
            </w:r>
          </w:p>
        </w:tc>
        <w:tc>
          <w:tcPr>
            <w:tcW w:w="773" w:type="pct"/>
            <w:vAlign w:val="center"/>
          </w:tcPr>
          <w:p w:rsidR="00FF40B9" w:rsidRDefault="00FF40B9" w:rsidP="00C02874">
            <w:pPr>
              <w:jc w:val="center"/>
              <w:rPr>
                <w:rFonts w:ascii="Arial" w:hAnsi="Arial" w:cs="Arial"/>
                <w:b/>
              </w:rPr>
            </w:pPr>
            <w:r>
              <w:rPr>
                <w:rFonts w:ascii="Arial" w:hAnsi="Arial" w:cs="Arial"/>
                <w:b/>
                <w:sz w:val="22"/>
                <w:szCs w:val="22"/>
              </w:rPr>
              <w:t xml:space="preserve">Existing Direct </w:t>
            </w:r>
          </w:p>
          <w:p w:rsidR="00FF40B9" w:rsidRPr="00D17027" w:rsidRDefault="00FF40B9" w:rsidP="00C02874">
            <w:pPr>
              <w:jc w:val="center"/>
              <w:rPr>
                <w:rFonts w:ascii="Arial" w:hAnsi="Arial" w:cs="Arial"/>
                <w:sz w:val="18"/>
                <w:szCs w:val="18"/>
              </w:rPr>
            </w:pPr>
            <w:r w:rsidRPr="00D17027">
              <w:rPr>
                <w:rFonts w:ascii="Arial" w:hAnsi="Arial" w:cs="Arial"/>
                <w:sz w:val="18"/>
                <w:szCs w:val="18"/>
              </w:rPr>
              <w:t>(to be removed)</w:t>
            </w:r>
          </w:p>
        </w:tc>
        <w:tc>
          <w:tcPr>
            <w:tcW w:w="773" w:type="pct"/>
            <w:vAlign w:val="center"/>
          </w:tcPr>
          <w:p w:rsidR="00FF40B9" w:rsidRPr="00230F11" w:rsidRDefault="00FF40B9" w:rsidP="00C02874">
            <w:pPr>
              <w:jc w:val="center"/>
              <w:rPr>
                <w:rFonts w:ascii="Arial" w:hAnsi="Arial" w:cs="Arial"/>
                <w:b/>
              </w:rPr>
            </w:pPr>
            <w:r w:rsidRPr="00230F11">
              <w:rPr>
                <w:rFonts w:ascii="Arial" w:hAnsi="Arial" w:cs="Arial"/>
                <w:b/>
                <w:sz w:val="22"/>
                <w:szCs w:val="22"/>
              </w:rPr>
              <w:t>Direct</w:t>
            </w:r>
          </w:p>
        </w:tc>
        <w:tc>
          <w:tcPr>
            <w:tcW w:w="773" w:type="pct"/>
            <w:vAlign w:val="center"/>
          </w:tcPr>
          <w:p w:rsidR="00FF40B9" w:rsidRPr="00230F11" w:rsidRDefault="00FF40B9" w:rsidP="00C02874">
            <w:pPr>
              <w:jc w:val="center"/>
              <w:rPr>
                <w:rFonts w:ascii="Arial" w:hAnsi="Arial" w:cs="Arial"/>
                <w:b/>
              </w:rPr>
            </w:pPr>
            <w:r>
              <w:rPr>
                <w:rFonts w:ascii="Arial" w:hAnsi="Arial" w:cs="Arial"/>
                <w:b/>
                <w:sz w:val="22"/>
                <w:szCs w:val="22"/>
              </w:rPr>
              <w:t xml:space="preserve">Net Direct </w:t>
            </w:r>
          </w:p>
        </w:tc>
      </w:tr>
      <w:tr w:rsidR="00FF40B9" w:rsidRPr="00513552" w:rsidTr="00C02874">
        <w:trPr>
          <w:trHeight w:val="845"/>
        </w:trPr>
        <w:tc>
          <w:tcPr>
            <w:tcW w:w="1190" w:type="pct"/>
            <w:vAlign w:val="center"/>
          </w:tcPr>
          <w:p w:rsidR="00FF40B9" w:rsidRPr="00230F11" w:rsidRDefault="00FF40B9" w:rsidP="00C02874">
            <w:pPr>
              <w:jc w:val="center"/>
              <w:rPr>
                <w:rFonts w:ascii="Arial" w:hAnsi="Arial" w:cs="Arial"/>
              </w:rPr>
            </w:pPr>
            <w:r w:rsidRPr="00230F11">
              <w:rPr>
                <w:rFonts w:ascii="Arial" w:hAnsi="Arial" w:cs="Arial"/>
                <w:sz w:val="22"/>
                <w:szCs w:val="22"/>
              </w:rPr>
              <w:t>Estuarine water column</w:t>
            </w:r>
          </w:p>
        </w:tc>
        <w:tc>
          <w:tcPr>
            <w:tcW w:w="769" w:type="pct"/>
            <w:vAlign w:val="center"/>
          </w:tcPr>
          <w:p w:rsidR="00FF40B9" w:rsidRDefault="00FF40B9" w:rsidP="00C02874">
            <w:pPr>
              <w:jc w:val="center"/>
              <w:rPr>
                <w:rFonts w:ascii="Arial" w:hAnsi="Arial" w:cs="Arial"/>
                <w:sz w:val="20"/>
                <w:szCs w:val="20"/>
              </w:rPr>
            </w:pPr>
            <w:r>
              <w:rPr>
                <w:rFonts w:ascii="Arial" w:hAnsi="Arial" w:cs="Arial"/>
                <w:sz w:val="20"/>
                <w:szCs w:val="20"/>
              </w:rPr>
              <w:t xml:space="preserve">1 acre </w:t>
            </w:r>
          </w:p>
          <w:p w:rsidR="00FF40B9" w:rsidRPr="005577A3" w:rsidRDefault="00FF40B9" w:rsidP="00C02874">
            <w:pPr>
              <w:jc w:val="center"/>
              <w:rPr>
                <w:rFonts w:ascii="Arial" w:hAnsi="Arial" w:cs="Arial"/>
                <w:sz w:val="20"/>
                <w:szCs w:val="20"/>
              </w:rPr>
            </w:pPr>
            <w:r>
              <w:rPr>
                <w:rFonts w:ascii="Arial" w:hAnsi="Arial" w:cs="Arial"/>
                <w:sz w:val="20"/>
                <w:szCs w:val="20"/>
              </w:rPr>
              <w:t>(shading)</w:t>
            </w:r>
          </w:p>
        </w:tc>
        <w:tc>
          <w:tcPr>
            <w:tcW w:w="722" w:type="pct"/>
            <w:vAlign w:val="center"/>
          </w:tcPr>
          <w:p w:rsidR="00FF40B9" w:rsidRPr="005577A3" w:rsidRDefault="00FF40B9" w:rsidP="00C02874">
            <w:pPr>
              <w:jc w:val="center"/>
              <w:rPr>
                <w:rFonts w:ascii="Arial" w:hAnsi="Arial" w:cs="Arial"/>
                <w:sz w:val="20"/>
                <w:szCs w:val="20"/>
              </w:rPr>
            </w:pPr>
            <w:r>
              <w:rPr>
                <w:rFonts w:ascii="Arial" w:hAnsi="Arial" w:cs="Arial"/>
                <w:sz w:val="20"/>
                <w:szCs w:val="20"/>
              </w:rPr>
              <w:t>5 acres (shading)</w:t>
            </w:r>
          </w:p>
        </w:tc>
        <w:tc>
          <w:tcPr>
            <w:tcW w:w="773" w:type="pct"/>
            <w:vAlign w:val="center"/>
          </w:tcPr>
          <w:p w:rsidR="00FF40B9" w:rsidRDefault="00FF40B9" w:rsidP="00C02874">
            <w:pPr>
              <w:jc w:val="center"/>
              <w:rPr>
                <w:rFonts w:ascii="Arial" w:hAnsi="Arial" w:cs="Arial"/>
                <w:sz w:val="20"/>
                <w:szCs w:val="20"/>
              </w:rPr>
            </w:pPr>
            <w:r>
              <w:rPr>
                <w:rFonts w:ascii="Arial" w:hAnsi="Arial" w:cs="Arial"/>
                <w:sz w:val="20"/>
                <w:szCs w:val="20"/>
              </w:rPr>
              <w:t>0.035</w:t>
            </w:r>
            <w:r w:rsidRPr="005577A3">
              <w:rPr>
                <w:rFonts w:ascii="Arial" w:hAnsi="Arial" w:cs="Arial"/>
                <w:sz w:val="20"/>
                <w:szCs w:val="20"/>
              </w:rPr>
              <w:t xml:space="preserve"> acre</w:t>
            </w:r>
            <w:r>
              <w:rPr>
                <w:rFonts w:ascii="Arial" w:hAnsi="Arial" w:cs="Arial"/>
                <w:sz w:val="20"/>
                <w:szCs w:val="20"/>
              </w:rPr>
              <w:t xml:space="preserve"> </w:t>
            </w:r>
          </w:p>
          <w:p w:rsidR="00FF40B9" w:rsidRPr="005577A3" w:rsidRDefault="00FF40B9" w:rsidP="00C02874">
            <w:pPr>
              <w:jc w:val="center"/>
              <w:rPr>
                <w:rFonts w:ascii="Arial" w:hAnsi="Arial" w:cs="Arial"/>
                <w:sz w:val="20"/>
                <w:szCs w:val="20"/>
              </w:rPr>
            </w:pPr>
            <w:r>
              <w:rPr>
                <w:rFonts w:ascii="Arial" w:hAnsi="Arial" w:cs="Arial"/>
                <w:sz w:val="20"/>
                <w:szCs w:val="20"/>
              </w:rPr>
              <w:t>(pilings)</w:t>
            </w:r>
          </w:p>
        </w:tc>
        <w:tc>
          <w:tcPr>
            <w:tcW w:w="773" w:type="pct"/>
            <w:vAlign w:val="center"/>
          </w:tcPr>
          <w:p w:rsidR="00FF40B9" w:rsidRDefault="00FF40B9" w:rsidP="00C02874">
            <w:pPr>
              <w:jc w:val="center"/>
              <w:rPr>
                <w:rFonts w:ascii="Arial" w:hAnsi="Arial" w:cs="Arial"/>
                <w:sz w:val="20"/>
                <w:szCs w:val="20"/>
              </w:rPr>
            </w:pPr>
            <w:r>
              <w:rPr>
                <w:rFonts w:ascii="Arial" w:hAnsi="Arial" w:cs="Arial"/>
                <w:sz w:val="20"/>
                <w:szCs w:val="20"/>
              </w:rPr>
              <w:t>0.046</w:t>
            </w:r>
            <w:r w:rsidRPr="005577A3">
              <w:rPr>
                <w:rFonts w:ascii="Arial" w:hAnsi="Arial" w:cs="Arial"/>
                <w:sz w:val="20"/>
                <w:szCs w:val="20"/>
              </w:rPr>
              <w:t xml:space="preserve"> acre</w:t>
            </w:r>
          </w:p>
          <w:p w:rsidR="00FF40B9" w:rsidRPr="005577A3" w:rsidRDefault="00FF40B9" w:rsidP="00C02874">
            <w:pPr>
              <w:jc w:val="center"/>
              <w:rPr>
                <w:rFonts w:ascii="Arial" w:hAnsi="Arial" w:cs="Arial"/>
                <w:sz w:val="20"/>
                <w:szCs w:val="20"/>
              </w:rPr>
            </w:pPr>
            <w:r>
              <w:rPr>
                <w:rFonts w:ascii="Arial" w:hAnsi="Arial" w:cs="Arial"/>
                <w:sz w:val="20"/>
                <w:szCs w:val="20"/>
              </w:rPr>
              <w:t>(pilings)</w:t>
            </w:r>
          </w:p>
        </w:tc>
        <w:tc>
          <w:tcPr>
            <w:tcW w:w="773" w:type="pct"/>
            <w:vAlign w:val="center"/>
          </w:tcPr>
          <w:p w:rsidR="00FF40B9" w:rsidRDefault="00FF40B9" w:rsidP="00C02874">
            <w:pPr>
              <w:jc w:val="center"/>
              <w:rPr>
                <w:rFonts w:ascii="Arial" w:hAnsi="Arial" w:cs="Arial"/>
                <w:sz w:val="20"/>
                <w:szCs w:val="20"/>
              </w:rPr>
            </w:pPr>
            <w:r>
              <w:rPr>
                <w:rFonts w:ascii="Arial" w:hAnsi="Arial" w:cs="Arial"/>
                <w:sz w:val="20"/>
                <w:szCs w:val="20"/>
              </w:rPr>
              <w:t xml:space="preserve">0.011 </w:t>
            </w:r>
            <w:r w:rsidRPr="005577A3">
              <w:rPr>
                <w:rFonts w:ascii="Arial" w:hAnsi="Arial" w:cs="Arial"/>
                <w:sz w:val="20"/>
                <w:szCs w:val="20"/>
              </w:rPr>
              <w:t>acre</w:t>
            </w:r>
          </w:p>
          <w:p w:rsidR="00FF40B9" w:rsidRPr="005577A3" w:rsidRDefault="00FF40B9" w:rsidP="00C02874">
            <w:pPr>
              <w:jc w:val="center"/>
              <w:rPr>
                <w:rFonts w:ascii="Arial" w:hAnsi="Arial" w:cs="Arial"/>
                <w:sz w:val="20"/>
                <w:szCs w:val="20"/>
              </w:rPr>
            </w:pPr>
            <w:r>
              <w:rPr>
                <w:rFonts w:ascii="Arial" w:hAnsi="Arial" w:cs="Arial"/>
                <w:sz w:val="20"/>
                <w:szCs w:val="20"/>
              </w:rPr>
              <w:t>(pilings)</w:t>
            </w:r>
          </w:p>
        </w:tc>
      </w:tr>
      <w:tr w:rsidR="00FF40B9" w:rsidRPr="00513552" w:rsidTr="00C02874">
        <w:trPr>
          <w:trHeight w:val="800"/>
        </w:trPr>
        <w:tc>
          <w:tcPr>
            <w:tcW w:w="1190" w:type="pct"/>
            <w:vAlign w:val="center"/>
          </w:tcPr>
          <w:p w:rsidR="00FF40B9" w:rsidRPr="00230F11" w:rsidRDefault="00FF40B9" w:rsidP="00C02874">
            <w:pPr>
              <w:jc w:val="center"/>
              <w:rPr>
                <w:rFonts w:ascii="Arial" w:hAnsi="Arial" w:cs="Arial"/>
              </w:rPr>
            </w:pPr>
            <w:r w:rsidRPr="009A0A2B">
              <w:t>Intertidal flats</w:t>
            </w:r>
            <w:r>
              <w:t>, Oyster reefs and shell banks</w:t>
            </w:r>
          </w:p>
        </w:tc>
        <w:tc>
          <w:tcPr>
            <w:tcW w:w="769" w:type="pct"/>
            <w:vAlign w:val="center"/>
          </w:tcPr>
          <w:p w:rsidR="00FF40B9" w:rsidRPr="005577A3" w:rsidRDefault="00FF40B9" w:rsidP="00C02874">
            <w:pPr>
              <w:jc w:val="center"/>
              <w:rPr>
                <w:rFonts w:ascii="Arial" w:hAnsi="Arial" w:cs="Arial"/>
                <w:sz w:val="20"/>
                <w:szCs w:val="20"/>
              </w:rPr>
            </w:pPr>
            <w:r w:rsidRPr="005577A3">
              <w:rPr>
                <w:rFonts w:ascii="Arial" w:hAnsi="Arial" w:cs="Arial"/>
                <w:sz w:val="20"/>
                <w:szCs w:val="20"/>
              </w:rPr>
              <w:t>None</w:t>
            </w:r>
          </w:p>
        </w:tc>
        <w:tc>
          <w:tcPr>
            <w:tcW w:w="722" w:type="pct"/>
            <w:vAlign w:val="center"/>
          </w:tcPr>
          <w:p w:rsidR="00FF40B9" w:rsidRPr="005577A3" w:rsidRDefault="00FF40B9" w:rsidP="00C02874">
            <w:pPr>
              <w:jc w:val="center"/>
              <w:rPr>
                <w:rFonts w:ascii="Arial" w:hAnsi="Arial" w:cs="Arial"/>
                <w:sz w:val="20"/>
                <w:szCs w:val="20"/>
              </w:rPr>
            </w:pPr>
            <w:r>
              <w:rPr>
                <w:rFonts w:ascii="Arial" w:hAnsi="Arial" w:cs="Arial"/>
                <w:sz w:val="20"/>
                <w:szCs w:val="20"/>
              </w:rPr>
              <w:t>None</w:t>
            </w:r>
          </w:p>
        </w:tc>
        <w:tc>
          <w:tcPr>
            <w:tcW w:w="773" w:type="pct"/>
            <w:vAlign w:val="center"/>
          </w:tcPr>
          <w:p w:rsidR="00FF40B9" w:rsidRPr="005577A3" w:rsidRDefault="00FF40B9" w:rsidP="00C02874">
            <w:pPr>
              <w:jc w:val="center"/>
              <w:rPr>
                <w:rFonts w:ascii="Arial" w:hAnsi="Arial" w:cs="Arial"/>
                <w:sz w:val="20"/>
                <w:szCs w:val="20"/>
              </w:rPr>
            </w:pPr>
            <w:r w:rsidRPr="005577A3">
              <w:rPr>
                <w:rFonts w:ascii="Arial" w:hAnsi="Arial" w:cs="Arial"/>
                <w:sz w:val="20"/>
                <w:szCs w:val="20"/>
              </w:rPr>
              <w:t>None</w:t>
            </w:r>
          </w:p>
        </w:tc>
        <w:tc>
          <w:tcPr>
            <w:tcW w:w="773" w:type="pct"/>
            <w:vAlign w:val="center"/>
          </w:tcPr>
          <w:p w:rsidR="00FF40B9" w:rsidRPr="005577A3" w:rsidRDefault="00FF40B9" w:rsidP="00C02874">
            <w:pPr>
              <w:jc w:val="center"/>
              <w:rPr>
                <w:rFonts w:ascii="Arial" w:hAnsi="Arial" w:cs="Arial"/>
                <w:sz w:val="20"/>
                <w:szCs w:val="20"/>
              </w:rPr>
            </w:pPr>
            <w:r>
              <w:rPr>
                <w:rFonts w:ascii="Arial" w:hAnsi="Arial" w:cs="Arial"/>
                <w:sz w:val="20"/>
                <w:szCs w:val="20"/>
              </w:rPr>
              <w:t>None</w:t>
            </w:r>
          </w:p>
        </w:tc>
        <w:tc>
          <w:tcPr>
            <w:tcW w:w="773" w:type="pct"/>
            <w:vAlign w:val="center"/>
          </w:tcPr>
          <w:p w:rsidR="00FF40B9" w:rsidRPr="005577A3" w:rsidRDefault="00FF40B9" w:rsidP="00C02874">
            <w:pPr>
              <w:jc w:val="center"/>
              <w:rPr>
                <w:rFonts w:ascii="Arial" w:hAnsi="Arial" w:cs="Arial"/>
                <w:sz w:val="20"/>
                <w:szCs w:val="20"/>
              </w:rPr>
            </w:pPr>
            <w:r>
              <w:rPr>
                <w:rFonts w:ascii="Arial" w:hAnsi="Arial" w:cs="Arial"/>
                <w:sz w:val="20"/>
                <w:szCs w:val="20"/>
              </w:rPr>
              <w:t>None</w:t>
            </w:r>
          </w:p>
        </w:tc>
      </w:tr>
      <w:tr w:rsidR="00FF40B9" w:rsidRPr="00513552" w:rsidTr="00C02874">
        <w:trPr>
          <w:trHeight w:val="890"/>
        </w:trPr>
        <w:tc>
          <w:tcPr>
            <w:tcW w:w="1190" w:type="pct"/>
            <w:tcBorders>
              <w:bottom w:val="double" w:sz="4" w:space="0" w:color="auto"/>
            </w:tcBorders>
            <w:vAlign w:val="center"/>
          </w:tcPr>
          <w:p w:rsidR="00FF40B9" w:rsidRPr="00230F11" w:rsidRDefault="00FF40B9" w:rsidP="00C02874">
            <w:pPr>
              <w:jc w:val="center"/>
              <w:rPr>
                <w:rFonts w:ascii="Arial" w:hAnsi="Arial" w:cs="Arial"/>
              </w:rPr>
            </w:pPr>
            <w:r w:rsidRPr="00230F11">
              <w:rPr>
                <w:rFonts w:ascii="Arial" w:hAnsi="Arial" w:cs="Arial"/>
                <w:sz w:val="22"/>
                <w:szCs w:val="22"/>
              </w:rPr>
              <w:t>Estuarine emergent wetlands</w:t>
            </w:r>
          </w:p>
        </w:tc>
        <w:tc>
          <w:tcPr>
            <w:tcW w:w="769" w:type="pct"/>
            <w:tcBorders>
              <w:bottom w:val="double" w:sz="4" w:space="0" w:color="auto"/>
            </w:tcBorders>
            <w:vAlign w:val="center"/>
          </w:tcPr>
          <w:p w:rsidR="00FF40B9" w:rsidRPr="005577A3" w:rsidRDefault="00FF40B9" w:rsidP="00C02874">
            <w:pPr>
              <w:jc w:val="center"/>
              <w:rPr>
                <w:rFonts w:ascii="Arial" w:hAnsi="Arial" w:cs="Arial"/>
                <w:sz w:val="20"/>
                <w:szCs w:val="20"/>
              </w:rPr>
            </w:pPr>
            <w:r w:rsidRPr="005577A3">
              <w:rPr>
                <w:rFonts w:ascii="Arial" w:hAnsi="Arial" w:cs="Arial"/>
                <w:sz w:val="20"/>
                <w:szCs w:val="20"/>
              </w:rPr>
              <w:t>None</w:t>
            </w:r>
          </w:p>
        </w:tc>
        <w:tc>
          <w:tcPr>
            <w:tcW w:w="722" w:type="pct"/>
            <w:tcBorders>
              <w:bottom w:val="double" w:sz="4" w:space="0" w:color="auto"/>
            </w:tcBorders>
            <w:vAlign w:val="center"/>
          </w:tcPr>
          <w:p w:rsidR="00FF40B9" w:rsidRDefault="00BB1898" w:rsidP="00C02874">
            <w:pPr>
              <w:jc w:val="center"/>
              <w:rPr>
                <w:rFonts w:ascii="Arial" w:hAnsi="Arial" w:cs="Arial"/>
                <w:sz w:val="20"/>
                <w:szCs w:val="20"/>
              </w:rPr>
            </w:pPr>
            <w:r>
              <w:rPr>
                <w:rFonts w:ascii="Arial" w:hAnsi="Arial" w:cs="Arial"/>
                <w:sz w:val="20"/>
                <w:szCs w:val="20"/>
              </w:rPr>
              <w:t>0.097 acre</w:t>
            </w:r>
          </w:p>
          <w:p w:rsidR="00BB1898" w:rsidRPr="005577A3" w:rsidRDefault="00BB1898" w:rsidP="00C02874">
            <w:pPr>
              <w:jc w:val="center"/>
              <w:rPr>
                <w:rFonts w:ascii="Arial" w:hAnsi="Arial" w:cs="Arial"/>
                <w:sz w:val="20"/>
                <w:szCs w:val="20"/>
              </w:rPr>
            </w:pPr>
            <w:r>
              <w:rPr>
                <w:rFonts w:ascii="Arial" w:hAnsi="Arial" w:cs="Arial"/>
                <w:sz w:val="20"/>
                <w:szCs w:val="20"/>
              </w:rPr>
              <w:t>(shading)</w:t>
            </w:r>
          </w:p>
        </w:tc>
        <w:tc>
          <w:tcPr>
            <w:tcW w:w="773" w:type="pct"/>
            <w:tcBorders>
              <w:bottom w:val="double" w:sz="4" w:space="0" w:color="auto"/>
            </w:tcBorders>
            <w:vAlign w:val="center"/>
          </w:tcPr>
          <w:p w:rsidR="00FF40B9" w:rsidRPr="005577A3" w:rsidRDefault="009474C8" w:rsidP="00C02874">
            <w:pPr>
              <w:jc w:val="center"/>
              <w:rPr>
                <w:rFonts w:ascii="Arial" w:hAnsi="Arial" w:cs="Arial"/>
                <w:sz w:val="20"/>
                <w:szCs w:val="20"/>
              </w:rPr>
            </w:pPr>
            <w:r>
              <w:rPr>
                <w:rFonts w:ascii="Arial" w:hAnsi="Arial" w:cs="Arial"/>
                <w:sz w:val="20"/>
                <w:szCs w:val="20"/>
              </w:rPr>
              <w:t>None</w:t>
            </w:r>
          </w:p>
        </w:tc>
        <w:tc>
          <w:tcPr>
            <w:tcW w:w="773" w:type="pct"/>
            <w:tcBorders>
              <w:bottom w:val="double" w:sz="4" w:space="0" w:color="auto"/>
            </w:tcBorders>
            <w:vAlign w:val="center"/>
          </w:tcPr>
          <w:p w:rsidR="00FF40B9" w:rsidRDefault="00FF40B9" w:rsidP="009474C8">
            <w:pPr>
              <w:jc w:val="center"/>
              <w:rPr>
                <w:rFonts w:ascii="Arial" w:hAnsi="Arial" w:cs="Arial"/>
                <w:sz w:val="20"/>
                <w:szCs w:val="20"/>
              </w:rPr>
            </w:pPr>
            <w:r w:rsidRPr="005577A3">
              <w:rPr>
                <w:rFonts w:ascii="Arial" w:hAnsi="Arial" w:cs="Arial"/>
                <w:sz w:val="20"/>
                <w:szCs w:val="20"/>
              </w:rPr>
              <w:t>0.</w:t>
            </w:r>
            <w:r w:rsidR="009474C8">
              <w:rPr>
                <w:rFonts w:ascii="Arial" w:hAnsi="Arial" w:cs="Arial"/>
                <w:sz w:val="20"/>
                <w:szCs w:val="20"/>
              </w:rPr>
              <w:t>547</w:t>
            </w:r>
            <w:r w:rsidRPr="005577A3">
              <w:rPr>
                <w:rFonts w:ascii="Arial" w:hAnsi="Arial" w:cs="Arial"/>
                <w:sz w:val="20"/>
                <w:szCs w:val="20"/>
              </w:rPr>
              <w:t xml:space="preserve"> acre</w:t>
            </w:r>
          </w:p>
          <w:p w:rsidR="009474C8" w:rsidRPr="005577A3" w:rsidRDefault="009474C8" w:rsidP="009474C8">
            <w:pPr>
              <w:jc w:val="center"/>
              <w:rPr>
                <w:rFonts w:ascii="Arial" w:hAnsi="Arial" w:cs="Arial"/>
                <w:sz w:val="20"/>
                <w:szCs w:val="20"/>
              </w:rPr>
            </w:pPr>
            <w:r>
              <w:rPr>
                <w:rFonts w:ascii="Arial" w:hAnsi="Arial" w:cs="Arial"/>
                <w:sz w:val="20"/>
                <w:szCs w:val="20"/>
              </w:rPr>
              <w:t>(fill)</w:t>
            </w:r>
          </w:p>
        </w:tc>
        <w:tc>
          <w:tcPr>
            <w:tcW w:w="773" w:type="pct"/>
            <w:tcBorders>
              <w:bottom w:val="double" w:sz="4" w:space="0" w:color="auto"/>
            </w:tcBorders>
            <w:vAlign w:val="center"/>
          </w:tcPr>
          <w:p w:rsidR="00FF40B9" w:rsidRDefault="00FF40B9" w:rsidP="00BB1898">
            <w:pPr>
              <w:jc w:val="center"/>
              <w:rPr>
                <w:rFonts w:ascii="Arial" w:hAnsi="Arial" w:cs="Arial"/>
                <w:sz w:val="20"/>
                <w:szCs w:val="20"/>
              </w:rPr>
            </w:pPr>
            <w:r w:rsidRPr="005577A3">
              <w:rPr>
                <w:rFonts w:ascii="Arial" w:hAnsi="Arial" w:cs="Arial"/>
                <w:sz w:val="20"/>
                <w:szCs w:val="20"/>
              </w:rPr>
              <w:t>0.</w:t>
            </w:r>
            <w:r w:rsidR="00BB1898">
              <w:rPr>
                <w:rFonts w:ascii="Arial" w:hAnsi="Arial" w:cs="Arial"/>
                <w:sz w:val="20"/>
                <w:szCs w:val="20"/>
              </w:rPr>
              <w:t>547 acre</w:t>
            </w:r>
          </w:p>
          <w:p w:rsidR="00BB1898" w:rsidRPr="005577A3" w:rsidRDefault="00BB1898" w:rsidP="00BB1898">
            <w:pPr>
              <w:jc w:val="center"/>
              <w:rPr>
                <w:rFonts w:ascii="Arial" w:hAnsi="Arial" w:cs="Arial"/>
                <w:sz w:val="20"/>
                <w:szCs w:val="20"/>
              </w:rPr>
            </w:pPr>
            <w:r>
              <w:rPr>
                <w:rFonts w:ascii="Arial" w:hAnsi="Arial" w:cs="Arial"/>
                <w:sz w:val="20"/>
                <w:szCs w:val="20"/>
              </w:rPr>
              <w:t>(fill)</w:t>
            </w:r>
          </w:p>
        </w:tc>
      </w:tr>
      <w:tr w:rsidR="00FF40B9" w:rsidRPr="00513552" w:rsidTr="00C02874">
        <w:trPr>
          <w:trHeight w:val="890"/>
        </w:trPr>
        <w:tc>
          <w:tcPr>
            <w:tcW w:w="1190" w:type="pct"/>
            <w:tcBorders>
              <w:top w:val="double" w:sz="4" w:space="0" w:color="auto"/>
              <w:right w:val="single" w:sz="4" w:space="0" w:color="auto"/>
            </w:tcBorders>
            <w:vAlign w:val="center"/>
          </w:tcPr>
          <w:p w:rsidR="00FF40B9" w:rsidRPr="00230F11" w:rsidRDefault="00FF40B9" w:rsidP="00C02874">
            <w:pPr>
              <w:jc w:val="center"/>
              <w:rPr>
                <w:rFonts w:ascii="Arial" w:hAnsi="Arial" w:cs="Arial"/>
              </w:rPr>
            </w:pPr>
            <w:r>
              <w:rPr>
                <w:rFonts w:ascii="Arial" w:hAnsi="Arial" w:cs="Arial"/>
                <w:sz w:val="22"/>
                <w:szCs w:val="22"/>
              </w:rPr>
              <w:t>Total</w:t>
            </w:r>
          </w:p>
        </w:tc>
        <w:tc>
          <w:tcPr>
            <w:tcW w:w="769" w:type="pct"/>
            <w:tcBorders>
              <w:top w:val="double" w:sz="4" w:space="0" w:color="auto"/>
              <w:right w:val="single" w:sz="4" w:space="0" w:color="auto"/>
            </w:tcBorders>
            <w:vAlign w:val="center"/>
          </w:tcPr>
          <w:p w:rsidR="00BB1898" w:rsidRDefault="00FF40B9" w:rsidP="00C02874">
            <w:pPr>
              <w:jc w:val="center"/>
              <w:rPr>
                <w:rFonts w:ascii="Arial" w:hAnsi="Arial" w:cs="Arial"/>
                <w:sz w:val="20"/>
                <w:szCs w:val="20"/>
              </w:rPr>
            </w:pPr>
            <w:r>
              <w:rPr>
                <w:rFonts w:ascii="Arial" w:hAnsi="Arial" w:cs="Arial"/>
                <w:sz w:val="20"/>
                <w:szCs w:val="20"/>
              </w:rPr>
              <w:t xml:space="preserve">1 acre </w:t>
            </w:r>
          </w:p>
          <w:p w:rsidR="00FF40B9" w:rsidRPr="005577A3" w:rsidRDefault="00FF40B9" w:rsidP="00C02874">
            <w:pPr>
              <w:jc w:val="center"/>
              <w:rPr>
                <w:rFonts w:ascii="Arial" w:hAnsi="Arial" w:cs="Arial"/>
                <w:sz w:val="20"/>
                <w:szCs w:val="20"/>
              </w:rPr>
            </w:pPr>
            <w:r>
              <w:rPr>
                <w:rFonts w:ascii="Arial" w:hAnsi="Arial" w:cs="Arial"/>
                <w:sz w:val="20"/>
                <w:szCs w:val="20"/>
              </w:rPr>
              <w:t>(shading)</w:t>
            </w:r>
          </w:p>
        </w:tc>
        <w:tc>
          <w:tcPr>
            <w:tcW w:w="722" w:type="pct"/>
            <w:tcBorders>
              <w:top w:val="double" w:sz="4" w:space="0" w:color="auto"/>
              <w:left w:val="single" w:sz="4" w:space="0" w:color="auto"/>
              <w:right w:val="single" w:sz="4" w:space="0" w:color="auto"/>
            </w:tcBorders>
            <w:vAlign w:val="center"/>
          </w:tcPr>
          <w:p w:rsidR="00FF40B9" w:rsidRDefault="00BB1898" w:rsidP="00BB1898">
            <w:pPr>
              <w:jc w:val="center"/>
              <w:rPr>
                <w:rFonts w:ascii="Arial" w:hAnsi="Arial" w:cs="Arial"/>
                <w:sz w:val="20"/>
                <w:szCs w:val="20"/>
              </w:rPr>
            </w:pPr>
            <w:r>
              <w:rPr>
                <w:rFonts w:ascii="Arial" w:hAnsi="Arial" w:cs="Arial"/>
                <w:sz w:val="20"/>
                <w:szCs w:val="20"/>
              </w:rPr>
              <w:t>5.0</w:t>
            </w:r>
            <w:r w:rsidR="00FF40B9">
              <w:rPr>
                <w:rFonts w:ascii="Arial" w:hAnsi="Arial" w:cs="Arial"/>
                <w:sz w:val="20"/>
                <w:szCs w:val="20"/>
              </w:rPr>
              <w:t>9</w:t>
            </w:r>
            <w:r>
              <w:rPr>
                <w:rFonts w:ascii="Arial" w:hAnsi="Arial" w:cs="Arial"/>
                <w:sz w:val="20"/>
                <w:szCs w:val="20"/>
              </w:rPr>
              <w:t>7</w:t>
            </w:r>
            <w:r w:rsidR="00FF40B9" w:rsidRPr="005577A3">
              <w:rPr>
                <w:rFonts w:ascii="Arial" w:hAnsi="Arial" w:cs="Arial"/>
                <w:sz w:val="20"/>
                <w:szCs w:val="20"/>
              </w:rPr>
              <w:t xml:space="preserve"> acre</w:t>
            </w:r>
          </w:p>
          <w:p w:rsidR="00BB1898" w:rsidRPr="005577A3" w:rsidRDefault="00BB1898" w:rsidP="00BB1898">
            <w:pPr>
              <w:jc w:val="center"/>
              <w:rPr>
                <w:rFonts w:ascii="Arial" w:hAnsi="Arial" w:cs="Arial"/>
                <w:sz w:val="20"/>
                <w:szCs w:val="20"/>
              </w:rPr>
            </w:pPr>
            <w:r>
              <w:rPr>
                <w:rFonts w:ascii="Arial" w:hAnsi="Arial" w:cs="Arial"/>
                <w:sz w:val="20"/>
                <w:szCs w:val="20"/>
              </w:rPr>
              <w:t>(shading)</w:t>
            </w:r>
          </w:p>
        </w:tc>
        <w:tc>
          <w:tcPr>
            <w:tcW w:w="773" w:type="pct"/>
            <w:tcBorders>
              <w:top w:val="double" w:sz="4" w:space="0" w:color="auto"/>
              <w:left w:val="single" w:sz="4" w:space="0" w:color="auto"/>
              <w:right w:val="single" w:sz="4" w:space="0" w:color="auto"/>
            </w:tcBorders>
            <w:vAlign w:val="center"/>
          </w:tcPr>
          <w:p w:rsidR="00FF40B9" w:rsidRDefault="00FF40B9" w:rsidP="00BB1898">
            <w:pPr>
              <w:jc w:val="center"/>
              <w:rPr>
                <w:rFonts w:ascii="Arial" w:hAnsi="Arial" w:cs="Arial"/>
                <w:sz w:val="20"/>
                <w:szCs w:val="20"/>
              </w:rPr>
            </w:pPr>
            <w:r w:rsidRPr="005577A3">
              <w:rPr>
                <w:rFonts w:ascii="Arial" w:hAnsi="Arial" w:cs="Arial"/>
                <w:sz w:val="20"/>
                <w:szCs w:val="20"/>
              </w:rPr>
              <w:t>0.</w:t>
            </w:r>
            <w:r w:rsidR="00BB1898">
              <w:rPr>
                <w:rFonts w:ascii="Arial" w:hAnsi="Arial" w:cs="Arial"/>
                <w:sz w:val="20"/>
                <w:szCs w:val="20"/>
              </w:rPr>
              <w:t>035</w:t>
            </w:r>
            <w:r w:rsidRPr="005577A3">
              <w:rPr>
                <w:rFonts w:ascii="Arial" w:hAnsi="Arial" w:cs="Arial"/>
                <w:sz w:val="20"/>
                <w:szCs w:val="20"/>
              </w:rPr>
              <w:t xml:space="preserve"> acre</w:t>
            </w:r>
          </w:p>
          <w:p w:rsidR="00BB1898" w:rsidRPr="005577A3" w:rsidRDefault="00BB1898" w:rsidP="00BB1898">
            <w:pPr>
              <w:jc w:val="center"/>
              <w:rPr>
                <w:rFonts w:ascii="Arial" w:hAnsi="Arial" w:cs="Arial"/>
                <w:sz w:val="20"/>
                <w:szCs w:val="20"/>
              </w:rPr>
            </w:pPr>
            <w:r>
              <w:rPr>
                <w:rFonts w:ascii="Arial" w:hAnsi="Arial" w:cs="Arial"/>
                <w:sz w:val="20"/>
                <w:szCs w:val="20"/>
              </w:rPr>
              <w:t>(pilings)</w:t>
            </w:r>
          </w:p>
        </w:tc>
        <w:tc>
          <w:tcPr>
            <w:tcW w:w="773" w:type="pct"/>
            <w:tcBorders>
              <w:top w:val="double" w:sz="4" w:space="0" w:color="auto"/>
              <w:left w:val="single" w:sz="4" w:space="0" w:color="auto"/>
            </w:tcBorders>
            <w:vAlign w:val="center"/>
          </w:tcPr>
          <w:p w:rsidR="00FF40B9" w:rsidRDefault="00FF40B9" w:rsidP="00C02874">
            <w:pPr>
              <w:jc w:val="center"/>
              <w:rPr>
                <w:rFonts w:ascii="Arial" w:hAnsi="Arial" w:cs="Arial"/>
                <w:sz w:val="20"/>
                <w:szCs w:val="20"/>
              </w:rPr>
            </w:pPr>
            <w:r w:rsidRPr="005577A3">
              <w:rPr>
                <w:rFonts w:ascii="Arial" w:hAnsi="Arial" w:cs="Arial"/>
                <w:sz w:val="20"/>
                <w:szCs w:val="20"/>
              </w:rPr>
              <w:t>0.5</w:t>
            </w:r>
            <w:r w:rsidR="00BB1898">
              <w:rPr>
                <w:rFonts w:ascii="Arial" w:hAnsi="Arial" w:cs="Arial"/>
                <w:sz w:val="20"/>
                <w:szCs w:val="20"/>
              </w:rPr>
              <w:t>93</w:t>
            </w:r>
            <w:r w:rsidRPr="005577A3">
              <w:rPr>
                <w:rFonts w:ascii="Arial" w:hAnsi="Arial" w:cs="Arial"/>
                <w:color w:val="FF0000"/>
                <w:sz w:val="20"/>
                <w:szCs w:val="20"/>
              </w:rPr>
              <w:t xml:space="preserve"> </w:t>
            </w:r>
            <w:r w:rsidRPr="005577A3">
              <w:rPr>
                <w:rFonts w:ascii="Arial" w:hAnsi="Arial" w:cs="Arial"/>
                <w:sz w:val="20"/>
                <w:szCs w:val="20"/>
              </w:rPr>
              <w:t>acre</w:t>
            </w:r>
          </w:p>
          <w:p w:rsidR="00BB1898" w:rsidRPr="005577A3" w:rsidRDefault="00BB1898" w:rsidP="00C02874">
            <w:pPr>
              <w:jc w:val="center"/>
              <w:rPr>
                <w:rFonts w:ascii="Arial" w:hAnsi="Arial" w:cs="Arial"/>
                <w:sz w:val="20"/>
                <w:szCs w:val="20"/>
              </w:rPr>
            </w:pPr>
            <w:r>
              <w:rPr>
                <w:rFonts w:ascii="Arial" w:hAnsi="Arial" w:cs="Arial"/>
                <w:sz w:val="20"/>
                <w:szCs w:val="20"/>
              </w:rPr>
              <w:t>(pilings and fill)</w:t>
            </w:r>
          </w:p>
        </w:tc>
        <w:tc>
          <w:tcPr>
            <w:tcW w:w="773" w:type="pct"/>
            <w:tcBorders>
              <w:top w:val="double" w:sz="4" w:space="0" w:color="auto"/>
              <w:left w:val="single" w:sz="4" w:space="0" w:color="auto"/>
            </w:tcBorders>
            <w:vAlign w:val="center"/>
          </w:tcPr>
          <w:p w:rsidR="00FF40B9" w:rsidRDefault="00BB1898" w:rsidP="00C02874">
            <w:pPr>
              <w:jc w:val="center"/>
              <w:rPr>
                <w:rFonts w:ascii="Arial" w:hAnsi="Arial" w:cs="Arial"/>
                <w:sz w:val="20"/>
                <w:szCs w:val="20"/>
              </w:rPr>
            </w:pPr>
            <w:r>
              <w:rPr>
                <w:rFonts w:ascii="Arial" w:hAnsi="Arial" w:cs="Arial"/>
                <w:sz w:val="20"/>
                <w:szCs w:val="20"/>
              </w:rPr>
              <w:t>0.558</w:t>
            </w:r>
            <w:r w:rsidR="00FF40B9" w:rsidRPr="005577A3">
              <w:rPr>
                <w:rFonts w:ascii="Arial" w:hAnsi="Arial" w:cs="Arial"/>
                <w:sz w:val="20"/>
                <w:szCs w:val="20"/>
              </w:rPr>
              <w:t xml:space="preserve"> acre</w:t>
            </w:r>
          </w:p>
          <w:p w:rsidR="00BB1898" w:rsidRPr="005577A3" w:rsidRDefault="00BB1898" w:rsidP="00C02874">
            <w:pPr>
              <w:jc w:val="center"/>
              <w:rPr>
                <w:rFonts w:ascii="Arial" w:hAnsi="Arial" w:cs="Arial"/>
                <w:sz w:val="20"/>
                <w:szCs w:val="20"/>
              </w:rPr>
            </w:pPr>
            <w:r>
              <w:rPr>
                <w:rFonts w:ascii="Arial" w:hAnsi="Arial" w:cs="Arial"/>
                <w:sz w:val="20"/>
                <w:szCs w:val="20"/>
              </w:rPr>
              <w:t>(pilings and fill)</w:t>
            </w:r>
          </w:p>
        </w:tc>
      </w:tr>
    </w:tbl>
    <w:p w:rsidR="00FF40B9" w:rsidRPr="0016782C" w:rsidRDefault="00FF40B9" w:rsidP="00FF40B9">
      <w:pPr>
        <w:jc w:val="center"/>
        <w:rPr>
          <w:rFonts w:ascii="Arial" w:hAnsi="Arial" w:cs="Arial"/>
          <w:sz w:val="22"/>
          <w:szCs w:val="22"/>
        </w:rPr>
      </w:pPr>
    </w:p>
    <w:p w:rsidR="00FF40B9" w:rsidRDefault="00FF40B9" w:rsidP="00FF40B9">
      <w:pPr>
        <w:rPr>
          <w:rFonts w:ascii="Arial" w:hAnsi="Arial" w:cs="Arial"/>
          <w:sz w:val="22"/>
          <w:szCs w:val="22"/>
        </w:rPr>
      </w:pPr>
    </w:p>
    <w:p w:rsidR="00861C5E" w:rsidRPr="00CF3A28" w:rsidRDefault="00861C5E" w:rsidP="007C1948">
      <w:pPr>
        <w:spacing w:line="360" w:lineRule="auto"/>
        <w:jc w:val="center"/>
      </w:pPr>
    </w:p>
    <w:p w:rsidR="00C13F96" w:rsidRPr="00CF3A28" w:rsidRDefault="006B078D" w:rsidP="007C1948">
      <w:pPr>
        <w:pStyle w:val="DPTitle1"/>
        <w:spacing w:line="360" w:lineRule="auto"/>
        <w:jc w:val="both"/>
        <w:rPr>
          <w:rFonts w:ascii="Times New Roman" w:hAnsi="Times New Roman"/>
          <w:sz w:val="24"/>
          <w:szCs w:val="24"/>
        </w:rPr>
      </w:pPr>
      <w:r w:rsidRPr="00CF3A28">
        <w:rPr>
          <w:rFonts w:ascii="Times New Roman" w:hAnsi="Times New Roman"/>
          <w:sz w:val="24"/>
          <w:szCs w:val="24"/>
        </w:rPr>
        <w:t>Avoi</w:t>
      </w:r>
      <w:r w:rsidR="002C7184" w:rsidRPr="00CF3A28">
        <w:rPr>
          <w:rFonts w:ascii="Times New Roman" w:hAnsi="Times New Roman"/>
          <w:sz w:val="24"/>
          <w:szCs w:val="24"/>
        </w:rPr>
        <w:t>dance and Minimization Measures</w:t>
      </w:r>
    </w:p>
    <w:p w:rsidR="00BB1898" w:rsidRPr="004C7CEC" w:rsidRDefault="00BB1898" w:rsidP="00BB1898">
      <w:pPr>
        <w:autoSpaceDE w:val="0"/>
        <w:autoSpaceDN w:val="0"/>
        <w:adjustRightInd w:val="0"/>
        <w:spacing w:line="360" w:lineRule="auto"/>
        <w:jc w:val="both"/>
      </w:pPr>
      <w:r w:rsidRPr="004C7CEC">
        <w:t xml:space="preserve">Impacts to EFH were avoided and minimized as much as practicable.  Various alternative corridors were developed and considered for the roadway and bridge as it traverses the Wando River.  All of the corridors were transitioned to match the existing horizontal and vertical roadway alignments as quickly as possible to minimize the length of the project while still maintaining the desired design criteria.  Identifying the location (upstream, on alignment, or downstream) and limits of the alternative corridors relative to the existing SC-41 alignment was critical in assessing potential impacts to the surroundings and evaluating corridors against each other.  The location of each alternative corridor was also selected so that the existing swing span could remain in service during the construction of each potential alternative corridor considered.  </w:t>
      </w:r>
      <w:r>
        <w:t xml:space="preserve">Ultimately three </w:t>
      </w:r>
      <w:r w:rsidRPr="004C7CEC">
        <w:t>different roadway alignments were evaluated, and impacts to estuarine emergent wetlands and palustrine forested wetlands were reduced by about one acre by selection of the proposed alignment.</w:t>
      </w:r>
    </w:p>
    <w:p w:rsidR="00BB1898" w:rsidRDefault="00BB1898" w:rsidP="00BB1898">
      <w:pPr>
        <w:autoSpaceDE w:val="0"/>
        <w:autoSpaceDN w:val="0"/>
        <w:adjustRightInd w:val="0"/>
        <w:spacing w:line="360" w:lineRule="auto"/>
        <w:jc w:val="both"/>
      </w:pPr>
    </w:p>
    <w:p w:rsidR="00BB1898" w:rsidRDefault="00BB1898" w:rsidP="00BB1898">
      <w:pPr>
        <w:autoSpaceDE w:val="0"/>
        <w:autoSpaceDN w:val="0"/>
        <w:adjustRightInd w:val="0"/>
        <w:spacing w:line="360" w:lineRule="auto"/>
        <w:jc w:val="both"/>
      </w:pPr>
      <w:r>
        <w:t>Although the proposed bridge has a slightly higher in-channel impact from the various bents and pilings (0.035 acre vs. 0.046 acre), the average spacing between bents and pilings will be much greater (about 135 feet vs. 40 feet) for the proposed bridge.  This will allow for more natural flow of water in the river channel.  The proposed bridge will also be much higher (55 feet vs. 14 feet), reducing any adverse affects of shading.</w:t>
      </w:r>
    </w:p>
    <w:p w:rsidR="00BB1898" w:rsidRDefault="00BB1898" w:rsidP="00BB1898">
      <w:pPr>
        <w:autoSpaceDE w:val="0"/>
        <w:autoSpaceDN w:val="0"/>
        <w:adjustRightInd w:val="0"/>
        <w:spacing w:line="360" w:lineRule="auto"/>
        <w:jc w:val="both"/>
      </w:pPr>
    </w:p>
    <w:p w:rsidR="00BB1898" w:rsidRDefault="00BB1898" w:rsidP="00BB1898">
      <w:pPr>
        <w:autoSpaceDE w:val="0"/>
        <w:autoSpaceDN w:val="0"/>
        <w:adjustRightInd w:val="0"/>
        <w:spacing w:line="360" w:lineRule="auto"/>
        <w:jc w:val="both"/>
      </w:pPr>
      <w:r>
        <w:lastRenderedPageBreak/>
        <w:t>The proposed bridge will have a contained stormwater management collection system, eliminating direct release of surface runoff from the bridge deck to the estuarine waters below.  Stormwater will be collected and diverted through a treatment system to reduce suspended dissolved contaminants that might impact EFH and managed species present in the Wando River.</w:t>
      </w:r>
    </w:p>
    <w:p w:rsidR="00BB1898" w:rsidRDefault="00BB1898" w:rsidP="00BB1898">
      <w:pPr>
        <w:autoSpaceDE w:val="0"/>
        <w:autoSpaceDN w:val="0"/>
        <w:adjustRightInd w:val="0"/>
        <w:spacing w:line="360" w:lineRule="auto"/>
        <w:jc w:val="both"/>
      </w:pPr>
    </w:p>
    <w:p w:rsidR="00BB1898" w:rsidRPr="009A0A2B" w:rsidRDefault="00BB1898" w:rsidP="00BB1898">
      <w:pPr>
        <w:autoSpaceDE w:val="0"/>
        <w:autoSpaceDN w:val="0"/>
        <w:adjustRightInd w:val="0"/>
        <w:spacing w:line="360" w:lineRule="auto"/>
        <w:jc w:val="both"/>
      </w:pPr>
      <w:r w:rsidRPr="009A0A2B">
        <w:t xml:space="preserve">Given the potential for temporary siltation and erosion, the contractor </w:t>
      </w:r>
      <w:r>
        <w:t>will</w:t>
      </w:r>
      <w:r w:rsidRPr="009A0A2B">
        <w:t xml:space="preserve"> be required to minimize these actions through implementation of construction Best Management Practices (BMP), reflecting policies contained in 23 CFR 650B and SCDOT’s Supplemental Specifications on Seeding and Erosion Control Measures of August 15, 2001.  </w:t>
      </w:r>
      <w:r>
        <w:t>These BMPs will likely include silt fencing adjacent to disturbed areas, mulching or seeding to stabilize exposed soils, and hay bales and similar devices to control erosion.</w:t>
      </w:r>
    </w:p>
    <w:p w:rsidR="00BB1898" w:rsidRPr="009A0A2B" w:rsidRDefault="00BB1898" w:rsidP="00BB1898">
      <w:pPr>
        <w:autoSpaceDE w:val="0"/>
        <w:autoSpaceDN w:val="0"/>
        <w:adjustRightInd w:val="0"/>
        <w:spacing w:line="360" w:lineRule="auto"/>
        <w:jc w:val="both"/>
      </w:pPr>
    </w:p>
    <w:p w:rsidR="00BB1898" w:rsidRPr="009A0A2B" w:rsidRDefault="00BB1898" w:rsidP="00BB1898">
      <w:pPr>
        <w:autoSpaceDE w:val="0"/>
        <w:autoSpaceDN w:val="0"/>
        <w:adjustRightInd w:val="0"/>
        <w:spacing w:line="360" w:lineRule="auto"/>
        <w:jc w:val="both"/>
      </w:pPr>
      <w:r w:rsidRPr="009A0A2B">
        <w:t xml:space="preserve">It is anticipated that any tidal marsh or emergent wetland areas </w:t>
      </w:r>
      <w:r>
        <w:t>that experience temporary impacts</w:t>
      </w:r>
      <w:r w:rsidRPr="009A0A2B">
        <w:t xml:space="preserve"> during construction will revegetate quickly and naturally after project completion.  However, if vegetated are</w:t>
      </w:r>
      <w:r>
        <w:t xml:space="preserve">as impacted by the project are determined to have not naturally regenerated, plantings with </w:t>
      </w:r>
      <w:r w:rsidRPr="009A0A2B">
        <w:t xml:space="preserve">emergent or </w:t>
      </w:r>
      <w:r>
        <w:t>marsh grass species may be considered.</w:t>
      </w:r>
      <w:r w:rsidRPr="009A0A2B">
        <w:t xml:space="preserve"> </w:t>
      </w:r>
    </w:p>
    <w:p w:rsidR="00BB1898" w:rsidRPr="009A0A2B" w:rsidRDefault="00BB1898" w:rsidP="00BB1898">
      <w:pPr>
        <w:autoSpaceDE w:val="0"/>
        <w:autoSpaceDN w:val="0"/>
        <w:adjustRightInd w:val="0"/>
        <w:spacing w:line="360" w:lineRule="auto"/>
        <w:jc w:val="both"/>
      </w:pPr>
    </w:p>
    <w:p w:rsidR="00F673C8" w:rsidRDefault="00BB1898" w:rsidP="00F673C8">
      <w:pPr>
        <w:autoSpaceDE w:val="0"/>
        <w:autoSpaceDN w:val="0"/>
        <w:adjustRightInd w:val="0"/>
        <w:spacing w:line="360" w:lineRule="auto"/>
        <w:jc w:val="both"/>
      </w:pPr>
      <w:r>
        <w:t>BMPs will require on-site contractors to take measures to ensure that n</w:t>
      </w:r>
      <w:r w:rsidRPr="009A0A2B">
        <w:t>o contaminants will be released into the water.  SCDOT has emergency spill recommendations to the contractor in the event of an accident.  If a leak is evident or a spill occurs, the contractor should be notified and should verify that it is mitigated as soon as practical by authorized personnel.  Any unused or contaminated materials should be disposed of in accordance with Federal, State, and local laws.</w:t>
      </w:r>
      <w:r w:rsidR="00F673C8" w:rsidRPr="00F673C8">
        <w:t xml:space="preserve"> </w:t>
      </w:r>
    </w:p>
    <w:p w:rsidR="00F673C8" w:rsidRDefault="00F673C8" w:rsidP="00F673C8">
      <w:pPr>
        <w:autoSpaceDE w:val="0"/>
        <w:autoSpaceDN w:val="0"/>
        <w:adjustRightInd w:val="0"/>
        <w:spacing w:line="360" w:lineRule="auto"/>
        <w:jc w:val="both"/>
      </w:pPr>
    </w:p>
    <w:p w:rsidR="00BB1898" w:rsidRDefault="00BB1898" w:rsidP="00BB1898">
      <w:pPr>
        <w:autoSpaceDE w:val="0"/>
        <w:autoSpaceDN w:val="0"/>
        <w:adjustRightInd w:val="0"/>
        <w:spacing w:line="360" w:lineRule="auto"/>
        <w:jc w:val="both"/>
      </w:pPr>
      <w:r>
        <w:t>SCDOT will implement a seasonal construction moratorium for all in-water work related to this bridge replacement project for the period of January 1 to April 15.  In-water work is defined as any activity that could result in the physical destruction or alteration (e.g. excavation, fill, pile driving, drilled shaft construction) of important spawning habitats.  During the moratorium the contractor would be allowed to work from a barge in order to construct columns, caps, and bridge superstructure.  The contractor would be allowed to move barges between shafts during the moratorium; however, barges must be secured by cables as placement of spuds to secure barges will not be allowed during the moratorium.  Equipment and materials used during the construction of the bridge will not obstruct or impede passage through more than 50 percent of the channel.</w:t>
      </w:r>
    </w:p>
    <w:p w:rsidR="00F673C8" w:rsidRPr="00CF3A28" w:rsidRDefault="00F673C8" w:rsidP="007C1948">
      <w:pPr>
        <w:autoSpaceDE w:val="0"/>
        <w:autoSpaceDN w:val="0"/>
        <w:adjustRightInd w:val="0"/>
        <w:spacing w:line="360" w:lineRule="auto"/>
        <w:jc w:val="both"/>
      </w:pPr>
    </w:p>
    <w:p w:rsidR="00F673C8" w:rsidRDefault="00F673C8" w:rsidP="00F673C8">
      <w:pPr>
        <w:autoSpaceDE w:val="0"/>
        <w:autoSpaceDN w:val="0"/>
        <w:adjustRightInd w:val="0"/>
        <w:spacing w:line="360" w:lineRule="auto"/>
        <w:jc w:val="both"/>
      </w:pPr>
      <w:r>
        <w:lastRenderedPageBreak/>
        <w:t>Compensatory mitigation for unavoidable impacts to wetlands and other waters of the US will be provided in accordance with the requirements of the Corps of Engineers and SC Department of Health and Environmental Control.</w:t>
      </w:r>
    </w:p>
    <w:p w:rsidR="006B078D" w:rsidRPr="00CF3A28" w:rsidRDefault="006B078D" w:rsidP="007C1948">
      <w:pPr>
        <w:autoSpaceDE w:val="0"/>
        <w:autoSpaceDN w:val="0"/>
        <w:adjustRightInd w:val="0"/>
        <w:spacing w:line="360" w:lineRule="auto"/>
        <w:jc w:val="both"/>
      </w:pPr>
    </w:p>
    <w:p w:rsidR="00A8508D" w:rsidRPr="00CF3A28" w:rsidRDefault="00A8508D" w:rsidP="007C1948">
      <w:pPr>
        <w:numPr>
          <w:ins w:id="0" w:author="Kally McCormick" w:date="2007-08-16T08:33:00Z"/>
        </w:numPr>
        <w:autoSpaceDE w:val="0"/>
        <w:autoSpaceDN w:val="0"/>
        <w:adjustRightInd w:val="0"/>
        <w:spacing w:line="360" w:lineRule="auto"/>
        <w:jc w:val="both"/>
      </w:pPr>
    </w:p>
    <w:p w:rsidR="006B078D" w:rsidRPr="00CF3A28" w:rsidRDefault="006B078D" w:rsidP="007C1948">
      <w:pPr>
        <w:pStyle w:val="DPTitle1"/>
        <w:spacing w:line="360" w:lineRule="auto"/>
        <w:jc w:val="both"/>
        <w:rPr>
          <w:rFonts w:ascii="Times New Roman" w:hAnsi="Times New Roman"/>
          <w:sz w:val="24"/>
          <w:szCs w:val="24"/>
        </w:rPr>
      </w:pPr>
      <w:r w:rsidRPr="00CF3A28">
        <w:rPr>
          <w:rFonts w:ascii="Times New Roman" w:hAnsi="Times New Roman"/>
          <w:sz w:val="24"/>
          <w:szCs w:val="24"/>
        </w:rPr>
        <w:t>Conclusions</w:t>
      </w:r>
    </w:p>
    <w:p w:rsidR="00F673C8" w:rsidRPr="009A0A2B" w:rsidRDefault="00F673C8" w:rsidP="00F673C8">
      <w:pPr>
        <w:pStyle w:val="DPBodyText"/>
        <w:spacing w:line="360" w:lineRule="auto"/>
        <w:jc w:val="both"/>
        <w:rPr>
          <w:szCs w:val="24"/>
        </w:rPr>
      </w:pPr>
      <w:r w:rsidRPr="009A0A2B">
        <w:rPr>
          <w:szCs w:val="24"/>
        </w:rPr>
        <w:t xml:space="preserve">It is the determination of SCDOT that the proposed project will have minimal </w:t>
      </w:r>
      <w:r>
        <w:rPr>
          <w:szCs w:val="24"/>
        </w:rPr>
        <w:t>adverse direct and cumulative impact</w:t>
      </w:r>
      <w:r w:rsidRPr="009A0A2B">
        <w:rPr>
          <w:szCs w:val="24"/>
        </w:rPr>
        <w:t xml:space="preserve">s on essential fish habitat or aquatic species managed by the SAFMC.  </w:t>
      </w:r>
      <w:r>
        <w:rPr>
          <w:szCs w:val="24"/>
        </w:rPr>
        <w:t>Impacts to essential fish habitat have been avoided and minimized as much as practicable, and any unavoidable impacts will be compensated through a compensatory mitigation plan that will be reviewed by the various Federal and State natural resource agencies.</w:t>
      </w:r>
    </w:p>
    <w:p w:rsidR="00A8508D" w:rsidRPr="00CF3A28" w:rsidRDefault="00BE11D7" w:rsidP="007C1948">
      <w:pPr>
        <w:pStyle w:val="DPBodyText"/>
        <w:spacing w:line="360" w:lineRule="auto"/>
        <w:jc w:val="both"/>
        <w:rPr>
          <w:color w:val="FF0000"/>
          <w:szCs w:val="24"/>
        </w:rPr>
      </w:pPr>
      <w:r w:rsidRPr="00CF3A28">
        <w:rPr>
          <w:szCs w:val="24"/>
        </w:rPr>
        <w:t>I</w:t>
      </w:r>
      <w:r w:rsidR="006B078D" w:rsidRPr="00CF3A28">
        <w:rPr>
          <w:szCs w:val="24"/>
        </w:rPr>
        <w:t>t is the determination of the Department</w:t>
      </w:r>
      <w:r w:rsidR="0033451B" w:rsidRPr="00CF3A28">
        <w:rPr>
          <w:szCs w:val="24"/>
        </w:rPr>
        <w:t xml:space="preserve"> that the proposed project </w:t>
      </w:r>
      <w:r w:rsidR="00914E56" w:rsidRPr="00CF3A28">
        <w:rPr>
          <w:szCs w:val="24"/>
        </w:rPr>
        <w:t xml:space="preserve">will adversely </w:t>
      </w:r>
      <w:r w:rsidR="0033451B" w:rsidRPr="00CF3A28">
        <w:rPr>
          <w:szCs w:val="24"/>
        </w:rPr>
        <w:t xml:space="preserve">impact the </w:t>
      </w:r>
      <w:r w:rsidR="00D621EA" w:rsidRPr="00CF3A28">
        <w:rPr>
          <w:szCs w:val="24"/>
        </w:rPr>
        <w:t>EFH</w:t>
      </w:r>
      <w:r w:rsidR="0033451B" w:rsidRPr="00CF3A28">
        <w:rPr>
          <w:szCs w:val="24"/>
        </w:rPr>
        <w:t xml:space="preserve"> in the project area</w:t>
      </w:r>
      <w:r w:rsidR="00382EB7" w:rsidRPr="00CF3A28">
        <w:rPr>
          <w:szCs w:val="24"/>
        </w:rPr>
        <w:t xml:space="preserve">, but </w:t>
      </w:r>
      <w:r w:rsidR="00914E56" w:rsidRPr="00CF3A28">
        <w:rPr>
          <w:szCs w:val="24"/>
        </w:rPr>
        <w:t>it is not anticipated that the impacts will be significant</w:t>
      </w:r>
      <w:r w:rsidRPr="00CF3A28">
        <w:rPr>
          <w:szCs w:val="24"/>
        </w:rPr>
        <w:t>.  Since there will be</w:t>
      </w:r>
      <w:r w:rsidR="0033451B" w:rsidRPr="00CF3A28">
        <w:rPr>
          <w:szCs w:val="24"/>
        </w:rPr>
        <w:t xml:space="preserve"> impact</w:t>
      </w:r>
      <w:r w:rsidRPr="00CF3A28">
        <w:rPr>
          <w:szCs w:val="24"/>
        </w:rPr>
        <w:t>s to the</w:t>
      </w:r>
      <w:r w:rsidR="006B078D" w:rsidRPr="00CF3A28">
        <w:rPr>
          <w:szCs w:val="24"/>
        </w:rPr>
        <w:t xml:space="preserve"> </w:t>
      </w:r>
      <w:r w:rsidR="00D621EA" w:rsidRPr="00CF3A28">
        <w:rPr>
          <w:szCs w:val="24"/>
        </w:rPr>
        <w:t>EFH</w:t>
      </w:r>
      <w:r w:rsidR="006B078D" w:rsidRPr="00CF3A28">
        <w:rPr>
          <w:szCs w:val="24"/>
        </w:rPr>
        <w:t xml:space="preserve"> </w:t>
      </w:r>
      <w:r w:rsidRPr="00CF3A28">
        <w:rPr>
          <w:szCs w:val="24"/>
        </w:rPr>
        <w:t>and possibly</w:t>
      </w:r>
      <w:r w:rsidR="006B078D" w:rsidRPr="00CF3A28">
        <w:rPr>
          <w:szCs w:val="24"/>
        </w:rPr>
        <w:t xml:space="preserve"> aquatic species managed by the SAFMC</w:t>
      </w:r>
      <w:r w:rsidR="00351D68" w:rsidRPr="00CF3A28">
        <w:rPr>
          <w:szCs w:val="24"/>
        </w:rPr>
        <w:t>,</w:t>
      </w:r>
      <w:r w:rsidRPr="00CF3A28">
        <w:rPr>
          <w:szCs w:val="24"/>
        </w:rPr>
        <w:t xml:space="preserve"> </w:t>
      </w:r>
      <w:r w:rsidR="00D621EA" w:rsidRPr="00CF3A28">
        <w:rPr>
          <w:szCs w:val="24"/>
        </w:rPr>
        <w:t xml:space="preserve">compensatory mitigation will be purchased from Huspah Mitigation Bank with coordination through the Army Corp of Engineers (ACOE).  </w:t>
      </w:r>
    </w:p>
    <w:p w:rsidR="002C7184" w:rsidRDefault="002C7184" w:rsidP="007C1948">
      <w:pPr>
        <w:pStyle w:val="DPBodyText"/>
        <w:spacing w:after="0" w:line="360" w:lineRule="auto"/>
        <w:jc w:val="both"/>
        <w:rPr>
          <w:color w:val="0070C0"/>
          <w:szCs w:val="24"/>
        </w:rPr>
      </w:pPr>
    </w:p>
    <w:p w:rsidR="003B03E7" w:rsidRDefault="003B03E7" w:rsidP="007C1948">
      <w:pPr>
        <w:pStyle w:val="DPBodyText"/>
        <w:spacing w:after="0" w:line="360" w:lineRule="auto"/>
        <w:jc w:val="both"/>
        <w:rPr>
          <w:color w:val="0070C0"/>
          <w:szCs w:val="24"/>
        </w:rPr>
      </w:pPr>
    </w:p>
    <w:p w:rsidR="0089663F" w:rsidRPr="00100037" w:rsidRDefault="0089663F" w:rsidP="0089663F">
      <w:pPr>
        <w:pStyle w:val="DPTitle1"/>
        <w:jc w:val="both"/>
        <w:rPr>
          <w:rFonts w:ascii="Times New Roman" w:hAnsi="Times New Roman"/>
          <w:sz w:val="28"/>
          <w:szCs w:val="28"/>
        </w:rPr>
      </w:pPr>
      <w:bookmarkStart w:id="1" w:name="_GoBack"/>
      <w:bookmarkEnd w:id="1"/>
      <w:r w:rsidRPr="00100037">
        <w:rPr>
          <w:rFonts w:ascii="Times New Roman" w:hAnsi="Times New Roman"/>
          <w:sz w:val="28"/>
          <w:szCs w:val="28"/>
        </w:rPr>
        <w:t>References</w:t>
      </w:r>
    </w:p>
    <w:p w:rsidR="0089663F" w:rsidRDefault="0089663F" w:rsidP="0089663F">
      <w:pPr>
        <w:pStyle w:val="References"/>
        <w:spacing w:before="0" w:line="240" w:lineRule="auto"/>
        <w:jc w:val="both"/>
        <w:rPr>
          <w:rFonts w:ascii="Times New Roman" w:hAnsi="Times New Roman" w:cs="Times New Roman"/>
          <w:sz w:val="24"/>
          <w:szCs w:val="24"/>
        </w:rPr>
      </w:pPr>
      <w:r w:rsidRPr="009A0A2B">
        <w:rPr>
          <w:rFonts w:ascii="Times New Roman" w:hAnsi="Times New Roman" w:cs="Times New Roman"/>
          <w:sz w:val="24"/>
          <w:szCs w:val="24"/>
        </w:rPr>
        <w:t>Atlantic States Marine Fisheries Commission (ASMFC).  2002.  Amendment 2 to the Interstate Fishery Management Plan for Red Drum.  Fishery Management Report No. 38 of the Atlantic States Marine Fisheries Commission.</w:t>
      </w:r>
    </w:p>
    <w:p w:rsidR="0089663F" w:rsidRDefault="0089663F" w:rsidP="0089663F">
      <w:pPr>
        <w:pStyle w:val="References"/>
        <w:spacing w:before="0" w:line="240" w:lineRule="auto"/>
        <w:jc w:val="both"/>
        <w:rPr>
          <w:rFonts w:ascii="Times New Roman" w:hAnsi="Times New Roman" w:cs="Times New Roman"/>
          <w:sz w:val="24"/>
          <w:szCs w:val="24"/>
        </w:rPr>
      </w:pPr>
    </w:p>
    <w:p w:rsidR="0089663F" w:rsidRPr="009A0A2B" w:rsidRDefault="0089663F" w:rsidP="0089663F">
      <w:pPr>
        <w:pStyle w:val="Default"/>
        <w:ind w:left="720" w:hanging="720"/>
        <w:jc w:val="both"/>
        <w:rPr>
          <w:rFonts w:ascii="Times New Roman" w:hAnsi="Times New Roman" w:cs="Times New Roman"/>
        </w:rPr>
      </w:pPr>
      <w:r w:rsidRPr="00CF3A28">
        <w:rPr>
          <w:rFonts w:ascii="Times New Roman" w:hAnsi="Times New Roman" w:cs="Times New Roman"/>
          <w:color w:val="auto"/>
        </w:rPr>
        <w:t>Berry, W., N. Rubenstein and B. Melzian. 2003. “The Biological Effects of Suspended and Bedded Sediment (SABS) in Aquatic Systems: A Review.” Internal Review: U.S. Environmental Protection Agency Office of Research and Development. Narragansett, Rhode Island.</w:t>
      </w:r>
    </w:p>
    <w:p w:rsidR="0089663F" w:rsidRPr="009A0A2B" w:rsidRDefault="0089663F" w:rsidP="0089663F">
      <w:pPr>
        <w:pStyle w:val="References"/>
        <w:spacing w:line="240" w:lineRule="auto"/>
        <w:jc w:val="both"/>
        <w:rPr>
          <w:rFonts w:ascii="Times New Roman" w:hAnsi="Times New Roman" w:cs="Times New Roman"/>
          <w:sz w:val="24"/>
          <w:szCs w:val="24"/>
        </w:rPr>
      </w:pPr>
      <w:r w:rsidRPr="009A0A2B">
        <w:rPr>
          <w:rFonts w:ascii="Times New Roman" w:hAnsi="Times New Roman" w:cs="Times New Roman"/>
          <w:sz w:val="24"/>
          <w:szCs w:val="24"/>
        </w:rPr>
        <w:t>Bortone, S.A., and J.L. Williams. 1986. Species profiles: life histories and environmental requirements of coastal fishes and invertebrates (South Florida)--gray, lane, mutton, and yellowtail snappers. U.S. Fish Wildl. Serv. Biol. Rep. 82(11.52). U.S. Army Corps of Engineers, TR EL-82-4.</w:t>
      </w:r>
    </w:p>
    <w:p w:rsidR="0089663F" w:rsidRDefault="0089663F" w:rsidP="0089663F">
      <w:pPr>
        <w:pStyle w:val="References"/>
        <w:spacing w:line="240" w:lineRule="auto"/>
        <w:jc w:val="both"/>
        <w:rPr>
          <w:rFonts w:ascii="Times New Roman" w:hAnsi="Times New Roman" w:cs="Times New Roman"/>
          <w:sz w:val="24"/>
          <w:szCs w:val="24"/>
        </w:rPr>
      </w:pPr>
      <w:r w:rsidRPr="009A0A2B">
        <w:rPr>
          <w:rFonts w:ascii="Times New Roman" w:hAnsi="Times New Roman" w:cs="Times New Roman"/>
          <w:sz w:val="24"/>
          <w:szCs w:val="24"/>
        </w:rPr>
        <w:t>Boschung, H.T., J.D. Williams, D.W. Gotshall, D.K. Caldwell, M.C. Caldwell, C. Nehring, and J. Verner.  1983.  The Audubon Society Field Guide to North American Fishes, Whales, and Dolphins.  Alfred A. Knopf, New York, NY.</w:t>
      </w:r>
    </w:p>
    <w:p w:rsidR="0089663F" w:rsidRPr="009A0A2B" w:rsidRDefault="0089663F" w:rsidP="0089663F">
      <w:pPr>
        <w:pStyle w:val="References"/>
        <w:spacing w:before="0" w:line="240" w:lineRule="auto"/>
        <w:jc w:val="both"/>
        <w:rPr>
          <w:rFonts w:ascii="Times New Roman" w:hAnsi="Times New Roman" w:cs="Times New Roman"/>
          <w:sz w:val="24"/>
          <w:szCs w:val="24"/>
        </w:rPr>
      </w:pPr>
    </w:p>
    <w:p w:rsidR="0089663F" w:rsidRPr="00CF3A28" w:rsidRDefault="0089663F" w:rsidP="0089663F">
      <w:pPr>
        <w:pStyle w:val="Default"/>
        <w:ind w:left="720" w:hanging="720"/>
        <w:jc w:val="both"/>
        <w:rPr>
          <w:rFonts w:ascii="Times New Roman" w:hAnsi="Times New Roman" w:cs="Times New Roman"/>
          <w:color w:val="auto"/>
        </w:rPr>
      </w:pPr>
      <w:r w:rsidRPr="00CF3A28">
        <w:rPr>
          <w:rFonts w:ascii="Times New Roman" w:hAnsi="Times New Roman" w:cs="Times New Roman"/>
          <w:color w:val="auto"/>
        </w:rPr>
        <w:t xml:space="preserve">Cowardin, L.M., Carter, V., Golet, F.C., &amp; LaRoe, E.T.  1979.  Classification of wetlands and deepwater habitats of the United States.  U.S. Department of the Interior, Fish and Wildlife Service, Washington, D.C.  </w:t>
      </w:r>
    </w:p>
    <w:p w:rsidR="0089663F" w:rsidRPr="009A0A2B" w:rsidRDefault="0089663F" w:rsidP="0089663F">
      <w:pPr>
        <w:pStyle w:val="References"/>
        <w:spacing w:line="240" w:lineRule="auto"/>
        <w:jc w:val="both"/>
        <w:rPr>
          <w:rFonts w:ascii="Times New Roman" w:hAnsi="Times New Roman" w:cs="Times New Roman"/>
          <w:sz w:val="24"/>
          <w:szCs w:val="24"/>
        </w:rPr>
      </w:pPr>
      <w:r w:rsidRPr="009A0A2B">
        <w:rPr>
          <w:rFonts w:ascii="Times New Roman" w:hAnsi="Times New Roman" w:cs="Times New Roman"/>
          <w:sz w:val="24"/>
          <w:szCs w:val="24"/>
        </w:rPr>
        <w:lastRenderedPageBreak/>
        <w:t>Fahay, M.P., P.L. Berrien, D.L. Johnson, and W.W. Morse.  1999.  Essential Fish Habitat Source Document: Bluefish, Pomatomus saltatrix, Life History and Habitat Characteristics.  NOAA Technical Memorandum NMFS-NE-144.  National Oceanic and Atmospheric Administration, Woods Hole, Massachusetts.</w:t>
      </w:r>
    </w:p>
    <w:p w:rsidR="0089663F" w:rsidRPr="009A0A2B" w:rsidRDefault="0089663F" w:rsidP="0089663F">
      <w:pPr>
        <w:pStyle w:val="References"/>
        <w:spacing w:line="240" w:lineRule="auto"/>
        <w:jc w:val="both"/>
        <w:rPr>
          <w:rFonts w:ascii="Times New Roman" w:hAnsi="Times New Roman" w:cs="Times New Roman"/>
          <w:sz w:val="24"/>
          <w:szCs w:val="24"/>
        </w:rPr>
      </w:pPr>
      <w:r w:rsidRPr="009A0A2B">
        <w:rPr>
          <w:rFonts w:ascii="Times New Roman" w:hAnsi="Times New Roman" w:cs="Times New Roman"/>
          <w:sz w:val="24"/>
          <w:szCs w:val="24"/>
        </w:rPr>
        <w:t xml:space="preserve">Godcharles, M.F., and M.D. Murphy. 1986. Species profiles: life histories and environmental requirements of coastal fishes and invertebrates (south Florida) -- king mackerel and Spanish mackerel. U.S. Fish Wildl. Serv. Biol. Rep. 82(11.58). U.S. Army Corps of Engineers, TR EL-82-4. </w:t>
      </w:r>
    </w:p>
    <w:p w:rsidR="0089663F" w:rsidRPr="009A0A2B" w:rsidRDefault="0089663F" w:rsidP="0089663F">
      <w:pPr>
        <w:pStyle w:val="References"/>
        <w:spacing w:line="240" w:lineRule="auto"/>
        <w:jc w:val="both"/>
        <w:rPr>
          <w:rFonts w:ascii="Times New Roman" w:hAnsi="Times New Roman" w:cs="Times New Roman"/>
          <w:sz w:val="24"/>
          <w:szCs w:val="24"/>
        </w:rPr>
      </w:pPr>
      <w:r w:rsidRPr="009A0A2B">
        <w:rPr>
          <w:rFonts w:ascii="Times New Roman" w:hAnsi="Times New Roman" w:cs="Times New Roman"/>
          <w:sz w:val="24"/>
          <w:szCs w:val="24"/>
        </w:rPr>
        <w:t>Grimes, B.H., M.T. Huish, J.H. Derby, and D. plot-an. 1989. Species profiles: life histories and environmental requirements of coastal fishes and invertebrates (Mid-Atlantic)--summer and winter flounder. U.S. Fish Wildl. Serv. Biol. Rep. 82(11.112). U.S. Army Corps of Engineers, TR EL-82-4.</w:t>
      </w:r>
    </w:p>
    <w:p w:rsidR="0089663F" w:rsidRPr="009A0A2B" w:rsidRDefault="0089663F" w:rsidP="0089663F">
      <w:pPr>
        <w:pStyle w:val="References"/>
        <w:spacing w:line="240" w:lineRule="auto"/>
        <w:jc w:val="both"/>
        <w:rPr>
          <w:rFonts w:ascii="Times New Roman" w:hAnsi="Times New Roman" w:cs="Times New Roman"/>
          <w:sz w:val="24"/>
          <w:szCs w:val="24"/>
        </w:rPr>
      </w:pPr>
      <w:r w:rsidRPr="009A0A2B">
        <w:rPr>
          <w:rFonts w:ascii="Times New Roman" w:hAnsi="Times New Roman" w:cs="Times New Roman"/>
          <w:sz w:val="24"/>
          <w:szCs w:val="24"/>
        </w:rPr>
        <w:t>Larson, S.C., M.J. Van Den Avyle, and E.L. Bozeman, Jr. 1989. Species profiles: life histories and environmental requirements of coastal fishes and invertebrates (South Atlantic)--brown shrimp. U.S. Fish Wildl. Serv. Biol. Rep. 82(11.90). U.S. Army Corps of Engineers TR EL-82-4. 14 pp.</w:t>
      </w:r>
    </w:p>
    <w:p w:rsidR="0089663F" w:rsidRPr="009A0A2B" w:rsidRDefault="0089663F" w:rsidP="0089663F">
      <w:pPr>
        <w:pStyle w:val="References"/>
        <w:spacing w:line="240" w:lineRule="auto"/>
        <w:jc w:val="both"/>
        <w:rPr>
          <w:rFonts w:ascii="Times New Roman" w:hAnsi="Times New Roman" w:cs="Times New Roman"/>
          <w:sz w:val="24"/>
          <w:szCs w:val="24"/>
        </w:rPr>
      </w:pPr>
      <w:r w:rsidRPr="009A0A2B">
        <w:rPr>
          <w:rFonts w:ascii="Times New Roman" w:hAnsi="Times New Roman" w:cs="Times New Roman"/>
          <w:sz w:val="24"/>
          <w:szCs w:val="24"/>
        </w:rPr>
        <w:t>McKenzie, M.D. ed.  1981.  Profile of the Penaeid Shrimp Fishery in the South Atlantic.  South Atlantic Fishery Management Council, Charleston SC.</w:t>
      </w:r>
    </w:p>
    <w:p w:rsidR="0089663F" w:rsidRPr="009A0A2B" w:rsidRDefault="0089663F" w:rsidP="0089663F">
      <w:pPr>
        <w:pStyle w:val="References"/>
        <w:spacing w:line="240" w:lineRule="auto"/>
        <w:jc w:val="both"/>
        <w:rPr>
          <w:rFonts w:ascii="Times New Roman" w:hAnsi="Times New Roman" w:cs="Times New Roman"/>
          <w:sz w:val="24"/>
          <w:szCs w:val="24"/>
        </w:rPr>
      </w:pPr>
      <w:r w:rsidRPr="009A0A2B">
        <w:rPr>
          <w:rFonts w:ascii="Times New Roman" w:hAnsi="Times New Roman" w:cs="Times New Roman"/>
          <w:sz w:val="24"/>
          <w:szCs w:val="24"/>
        </w:rPr>
        <w:t>Mercer, L.P., L.R. Phalen, and J.R. Maiolo.  1990.  Fishery Management Plan for Spanish Mackerel.  Fisheries Management Report No. 18.  Atlantic States Marine Fisheries Commission, Washington, D.C.</w:t>
      </w:r>
    </w:p>
    <w:p w:rsidR="0089663F" w:rsidRPr="009A0A2B" w:rsidRDefault="0089663F" w:rsidP="0089663F">
      <w:pPr>
        <w:pStyle w:val="References"/>
        <w:spacing w:line="240" w:lineRule="auto"/>
        <w:jc w:val="both"/>
        <w:rPr>
          <w:rFonts w:ascii="Times New Roman" w:hAnsi="Times New Roman" w:cs="Times New Roman"/>
          <w:sz w:val="24"/>
          <w:szCs w:val="24"/>
        </w:rPr>
      </w:pPr>
      <w:r w:rsidRPr="009A0A2B">
        <w:rPr>
          <w:rFonts w:ascii="Times New Roman" w:hAnsi="Times New Roman" w:cs="Times New Roman"/>
          <w:sz w:val="24"/>
          <w:szCs w:val="24"/>
        </w:rPr>
        <w:t>Mid-Atlantic Fishery Management Council (MAFMC). 1998. Summary Of Essential Fish Habitat Description And Identification For Mid-Atlantic Fishery Management Council Managed Species.  National Marine Fisheries Service, National Oceanic and Atmospheric Administration.</w:t>
      </w:r>
    </w:p>
    <w:p w:rsidR="0089663F" w:rsidRPr="009A0A2B" w:rsidRDefault="0089663F" w:rsidP="0089663F">
      <w:pPr>
        <w:pStyle w:val="References"/>
        <w:spacing w:line="240" w:lineRule="auto"/>
        <w:jc w:val="both"/>
        <w:rPr>
          <w:rFonts w:ascii="Times New Roman" w:hAnsi="Times New Roman" w:cs="Times New Roman"/>
          <w:sz w:val="24"/>
          <w:szCs w:val="24"/>
        </w:rPr>
      </w:pPr>
      <w:r w:rsidRPr="009A0A2B">
        <w:rPr>
          <w:rFonts w:ascii="Times New Roman" w:hAnsi="Times New Roman" w:cs="Times New Roman"/>
          <w:sz w:val="24"/>
          <w:szCs w:val="24"/>
        </w:rPr>
        <w:t>Muncy, R.J. 1984. Species profiles: life histories and environmental requirements of coastal fishes and invertebrates (South Atlantic)--white shrimp. U.S. Fish Wildl. Serv. FWS/OBS-82/11.27. U.S. Army Corps of Engineers, TR EL-82-4. 19 pp.</w:t>
      </w:r>
    </w:p>
    <w:p w:rsidR="0089663F" w:rsidRPr="009A0A2B" w:rsidRDefault="0089663F" w:rsidP="0089663F">
      <w:pPr>
        <w:pStyle w:val="References"/>
        <w:spacing w:line="240" w:lineRule="auto"/>
        <w:jc w:val="both"/>
        <w:rPr>
          <w:rFonts w:ascii="Times New Roman" w:hAnsi="Times New Roman" w:cs="Times New Roman"/>
          <w:sz w:val="24"/>
          <w:szCs w:val="24"/>
        </w:rPr>
      </w:pPr>
      <w:r w:rsidRPr="009A0A2B">
        <w:rPr>
          <w:rFonts w:ascii="Times New Roman" w:hAnsi="Times New Roman" w:cs="Times New Roman"/>
          <w:sz w:val="24"/>
          <w:szCs w:val="24"/>
        </w:rPr>
        <w:t>National Marine Fisheries Service (NMFS). 1999. Essential Fish Habitat: A Marine Fish Habitat Conservation Mandate for Federal Agencies (South Atlantic Region).  National Oceanic and Atmospheric Administration, St. Petersburg, FL.</w:t>
      </w:r>
    </w:p>
    <w:p w:rsidR="0089663F" w:rsidRPr="009A0A2B" w:rsidRDefault="0089663F" w:rsidP="0089663F">
      <w:pPr>
        <w:pStyle w:val="References"/>
        <w:spacing w:line="240" w:lineRule="auto"/>
        <w:jc w:val="both"/>
        <w:rPr>
          <w:rFonts w:ascii="Times New Roman" w:hAnsi="Times New Roman" w:cs="Times New Roman"/>
          <w:sz w:val="24"/>
          <w:szCs w:val="24"/>
        </w:rPr>
      </w:pPr>
      <w:r w:rsidRPr="009A0A2B">
        <w:rPr>
          <w:rFonts w:ascii="Times New Roman" w:hAnsi="Times New Roman" w:cs="Times New Roman"/>
          <w:sz w:val="24"/>
          <w:szCs w:val="24"/>
        </w:rPr>
        <w:t>NOAA Fisheries (NOAA).  2006.  Marine and Anadromous Fish.  Accessed August 8, 2006.  Available: http://www.nmfs.noaa.gov/pr/species/fish/.  Office of Protected Resources.</w:t>
      </w:r>
    </w:p>
    <w:p w:rsidR="0089663F" w:rsidRPr="009A0A2B" w:rsidRDefault="0089663F" w:rsidP="0089663F">
      <w:pPr>
        <w:pStyle w:val="References"/>
        <w:spacing w:line="240" w:lineRule="auto"/>
        <w:jc w:val="both"/>
        <w:rPr>
          <w:rFonts w:ascii="Times New Roman" w:hAnsi="Times New Roman" w:cs="Times New Roman"/>
          <w:sz w:val="24"/>
          <w:szCs w:val="24"/>
        </w:rPr>
      </w:pPr>
      <w:r w:rsidRPr="009A0A2B">
        <w:rPr>
          <w:rFonts w:ascii="Times New Roman" w:hAnsi="Times New Roman" w:cs="Times New Roman"/>
          <w:sz w:val="24"/>
          <w:szCs w:val="24"/>
        </w:rPr>
        <w:t>NOAA Fisheries (NOAA).  2008.  South Atlantic ELMR Relative Abundance Tables.  Estuarine Living Marine Resources Project.  Available: http://www.ccma.nos.noaa.gov/products/ biogeography/efh/sa-efh/sa_tabs.pdf</w:t>
      </w:r>
    </w:p>
    <w:p w:rsidR="0089663F" w:rsidRPr="009A0A2B" w:rsidRDefault="0089663F" w:rsidP="0089663F">
      <w:pPr>
        <w:pStyle w:val="References"/>
        <w:spacing w:line="240" w:lineRule="auto"/>
        <w:jc w:val="both"/>
        <w:rPr>
          <w:rFonts w:ascii="Times New Roman" w:hAnsi="Times New Roman" w:cs="Times New Roman"/>
          <w:sz w:val="24"/>
          <w:szCs w:val="24"/>
        </w:rPr>
      </w:pPr>
      <w:r w:rsidRPr="009A0A2B">
        <w:rPr>
          <w:rFonts w:ascii="Times New Roman" w:hAnsi="Times New Roman" w:cs="Times New Roman"/>
          <w:sz w:val="24"/>
          <w:szCs w:val="24"/>
        </w:rPr>
        <w:t>North Carolina Division of Marine Fisheries (NCDMF).  2001.  Red drum fishery management plan.  North Carolina Department of Environment and Natural Resources, Morehead City, North Carolina.</w:t>
      </w:r>
    </w:p>
    <w:p w:rsidR="0089663F" w:rsidRPr="009A0A2B" w:rsidRDefault="0089663F" w:rsidP="0089663F">
      <w:pPr>
        <w:pStyle w:val="References"/>
        <w:spacing w:line="240" w:lineRule="auto"/>
        <w:jc w:val="both"/>
        <w:rPr>
          <w:rFonts w:ascii="Times New Roman" w:hAnsi="Times New Roman" w:cs="Times New Roman"/>
          <w:sz w:val="24"/>
          <w:szCs w:val="24"/>
        </w:rPr>
      </w:pPr>
      <w:r w:rsidRPr="009A0A2B">
        <w:rPr>
          <w:rFonts w:ascii="Times New Roman" w:hAnsi="Times New Roman" w:cs="Times New Roman"/>
          <w:sz w:val="24"/>
          <w:szCs w:val="24"/>
        </w:rPr>
        <w:t>Office of Sustainable Fisheries (OSF), Highly Migratory Species Management Division. 1999. Final Fishery Management Plan For Atlantic Tuna, Swordfish, and Sharks. National Marine Fisheries, Silver Spring, Maryland.</w:t>
      </w:r>
    </w:p>
    <w:p w:rsidR="0089663F" w:rsidRPr="009A0A2B" w:rsidRDefault="0089663F" w:rsidP="0089663F">
      <w:pPr>
        <w:pStyle w:val="References"/>
        <w:spacing w:line="240" w:lineRule="auto"/>
        <w:jc w:val="both"/>
        <w:rPr>
          <w:rFonts w:ascii="Times New Roman" w:hAnsi="Times New Roman" w:cs="Times New Roman"/>
          <w:sz w:val="24"/>
          <w:szCs w:val="24"/>
        </w:rPr>
      </w:pPr>
      <w:r w:rsidRPr="009A0A2B">
        <w:rPr>
          <w:rFonts w:ascii="Times New Roman" w:hAnsi="Times New Roman" w:cs="Times New Roman"/>
          <w:sz w:val="24"/>
          <w:szCs w:val="24"/>
        </w:rPr>
        <w:t>Office of Sustainable Fisheries (OSF). 2005. Draft Consolidated Atlantic Highly Migratory Species Fishery Management Plan. National Marine Fisheries, National Oceanic and Atmospheric Administration.</w:t>
      </w:r>
    </w:p>
    <w:p w:rsidR="0089663F" w:rsidRPr="009A0A2B" w:rsidRDefault="0089663F" w:rsidP="0089663F">
      <w:pPr>
        <w:pStyle w:val="References"/>
        <w:spacing w:line="240" w:lineRule="auto"/>
        <w:jc w:val="both"/>
        <w:rPr>
          <w:rFonts w:ascii="Times New Roman" w:hAnsi="Times New Roman" w:cs="Times New Roman"/>
          <w:sz w:val="24"/>
          <w:szCs w:val="24"/>
        </w:rPr>
      </w:pPr>
      <w:r w:rsidRPr="009A0A2B">
        <w:rPr>
          <w:rFonts w:ascii="Times New Roman" w:hAnsi="Times New Roman" w:cs="Times New Roman"/>
          <w:sz w:val="24"/>
          <w:szCs w:val="24"/>
        </w:rPr>
        <w:lastRenderedPageBreak/>
        <w:t xml:space="preserve">Oliver, J.D., M.J. Van Den Avyle, and E.L. Bozeman, Jr. 1989. Species profiles: life histories and environmental requirements of coastal fishes and invertebrates (South Atlantic)--bluefish. U.S. Fish Wildl. Serv. Biol. Rep. 82(11.96). U.S. Army Corps of Engineers TR EL-82-4. </w:t>
      </w:r>
    </w:p>
    <w:p w:rsidR="0089663F" w:rsidRPr="009A0A2B" w:rsidRDefault="0089663F" w:rsidP="0089663F">
      <w:pPr>
        <w:pStyle w:val="References"/>
        <w:spacing w:line="240" w:lineRule="auto"/>
        <w:jc w:val="both"/>
        <w:rPr>
          <w:rFonts w:ascii="Times New Roman" w:hAnsi="Times New Roman" w:cs="Times New Roman"/>
          <w:sz w:val="24"/>
          <w:szCs w:val="24"/>
        </w:rPr>
      </w:pPr>
      <w:r w:rsidRPr="009A0A2B">
        <w:rPr>
          <w:rFonts w:ascii="Times New Roman" w:hAnsi="Times New Roman" w:cs="Times New Roman"/>
          <w:sz w:val="24"/>
          <w:szCs w:val="24"/>
        </w:rPr>
        <w:t xml:space="preserve">Packer, D.B., S.J. Griesbach, P.L. Berrien, C.A. Zetlin, D.L. Johnson, and W.W. Morse.  1999.  Essential Fish Habitat Source Document: Summer Flounder, </w:t>
      </w:r>
      <w:r w:rsidRPr="009A0A2B">
        <w:rPr>
          <w:rFonts w:ascii="Times New Roman" w:hAnsi="Times New Roman" w:cs="Times New Roman"/>
          <w:i/>
          <w:sz w:val="24"/>
          <w:szCs w:val="24"/>
        </w:rPr>
        <w:t>Paralichthys dentatus</w:t>
      </w:r>
      <w:r w:rsidRPr="009A0A2B">
        <w:rPr>
          <w:rFonts w:ascii="Times New Roman" w:hAnsi="Times New Roman" w:cs="Times New Roman"/>
          <w:sz w:val="24"/>
          <w:szCs w:val="24"/>
        </w:rPr>
        <w:t>, Life History and Habitat Characteristics.  National Marine Fisheries Serv., James J. Howard Marine Sciences Lab., 74 Magruder Rd., ighlands, NJ 07732.</w:t>
      </w:r>
    </w:p>
    <w:p w:rsidR="0089663F" w:rsidRPr="009A0A2B" w:rsidRDefault="0089663F" w:rsidP="0089663F">
      <w:pPr>
        <w:pStyle w:val="References"/>
        <w:spacing w:line="240" w:lineRule="auto"/>
        <w:jc w:val="both"/>
        <w:rPr>
          <w:rFonts w:ascii="Times New Roman" w:hAnsi="Times New Roman" w:cs="Times New Roman"/>
          <w:sz w:val="24"/>
          <w:szCs w:val="24"/>
        </w:rPr>
      </w:pPr>
      <w:r w:rsidRPr="009A0A2B">
        <w:rPr>
          <w:rFonts w:ascii="Times New Roman" w:hAnsi="Times New Roman" w:cs="Times New Roman"/>
          <w:sz w:val="24"/>
          <w:szCs w:val="24"/>
        </w:rPr>
        <w:t>Pottern, G. B., M. T. Huish, and J. H. Kerby. 1989. Species profiles: life histories and environmental requirements of coastal fishes and invertebrates (mid-Atlantic) -- bluefish. U.S. Fish Wildl. Serv. Biol. Rep. 82111.94). U.S. Army Corps of Engineers, TR EL-82-4.</w:t>
      </w:r>
    </w:p>
    <w:p w:rsidR="0089663F" w:rsidRPr="009A0A2B" w:rsidRDefault="0089663F" w:rsidP="0089663F">
      <w:pPr>
        <w:pStyle w:val="References"/>
        <w:spacing w:line="240" w:lineRule="auto"/>
        <w:jc w:val="both"/>
        <w:rPr>
          <w:rFonts w:ascii="Times New Roman" w:hAnsi="Times New Roman" w:cs="Times New Roman"/>
          <w:sz w:val="24"/>
          <w:szCs w:val="24"/>
        </w:rPr>
      </w:pPr>
      <w:r w:rsidRPr="009A0A2B">
        <w:rPr>
          <w:rFonts w:ascii="Times New Roman" w:hAnsi="Times New Roman" w:cs="Times New Roman"/>
          <w:sz w:val="24"/>
          <w:szCs w:val="24"/>
        </w:rPr>
        <w:t xml:space="preserve">Reagan, R.E. 1985. Species profiles: life histories and environmental requirements of coastal fishes and invertebrates (Gulf of Mexico) -- red drum. U.S. Fish Wildl. Serv. Biol. Rep. 82(11.36). U.S. Army Corps of Engineers, TR EL-82-4. 16 PP. </w:t>
      </w:r>
    </w:p>
    <w:p w:rsidR="0089663F" w:rsidRPr="009A0A2B" w:rsidRDefault="0089663F" w:rsidP="0089663F">
      <w:pPr>
        <w:pStyle w:val="References"/>
        <w:spacing w:line="240" w:lineRule="auto"/>
        <w:jc w:val="both"/>
        <w:rPr>
          <w:rFonts w:ascii="Times New Roman" w:hAnsi="Times New Roman" w:cs="Times New Roman"/>
          <w:sz w:val="24"/>
          <w:szCs w:val="24"/>
        </w:rPr>
      </w:pPr>
      <w:r w:rsidRPr="009A0A2B">
        <w:rPr>
          <w:rFonts w:ascii="Times New Roman" w:hAnsi="Times New Roman" w:cs="Times New Roman"/>
          <w:sz w:val="24"/>
          <w:szCs w:val="24"/>
        </w:rPr>
        <w:t>Rogers, S. G., and M. J. Van Den Avyle. 1983. Species profiles: life histories and environmental requirements of coastal fishes and invertebrates (South Atlantic) -- summer flounder. U.S. Fish Wildl. Serv. FWS/OBS-82/11.15. U.S. Army Corps of Engineers, TR EL-82-4.</w:t>
      </w:r>
    </w:p>
    <w:p w:rsidR="0089663F" w:rsidRPr="009A0A2B" w:rsidRDefault="0089663F" w:rsidP="0089663F">
      <w:pPr>
        <w:pStyle w:val="References"/>
        <w:spacing w:line="240" w:lineRule="auto"/>
        <w:jc w:val="both"/>
        <w:rPr>
          <w:rFonts w:ascii="Times New Roman" w:hAnsi="Times New Roman" w:cs="Times New Roman"/>
          <w:sz w:val="24"/>
          <w:szCs w:val="24"/>
        </w:rPr>
      </w:pPr>
      <w:r w:rsidRPr="009A0A2B">
        <w:rPr>
          <w:rFonts w:ascii="Times New Roman" w:hAnsi="Times New Roman" w:cs="Times New Roman"/>
          <w:sz w:val="24"/>
          <w:szCs w:val="24"/>
        </w:rPr>
        <w:t>Ruppert, E.E. and R.S. Fox.  1988.  Seashore Animals of the Southeast.  University of South Carolina Press, Columbia, SC.</w:t>
      </w:r>
    </w:p>
    <w:p w:rsidR="0089663F" w:rsidRPr="009A0A2B" w:rsidRDefault="0089663F" w:rsidP="0089663F">
      <w:pPr>
        <w:pStyle w:val="References"/>
        <w:spacing w:line="240" w:lineRule="auto"/>
        <w:jc w:val="both"/>
        <w:rPr>
          <w:rFonts w:ascii="Times New Roman" w:hAnsi="Times New Roman" w:cs="Times New Roman"/>
          <w:sz w:val="24"/>
          <w:szCs w:val="24"/>
        </w:rPr>
      </w:pPr>
      <w:r w:rsidRPr="009A0A2B">
        <w:rPr>
          <w:rFonts w:ascii="Times New Roman" w:hAnsi="Times New Roman" w:cs="Times New Roman"/>
          <w:sz w:val="24"/>
          <w:szCs w:val="24"/>
        </w:rPr>
        <w:t>Scarlett, P.G.  1982.  Fishery Management Plan for the Summer Flounder (</w:t>
      </w:r>
      <w:r w:rsidRPr="009A0A2B">
        <w:rPr>
          <w:rFonts w:ascii="Times New Roman" w:hAnsi="Times New Roman" w:cs="Times New Roman"/>
          <w:i/>
          <w:sz w:val="24"/>
          <w:szCs w:val="24"/>
        </w:rPr>
        <w:t>Paralichthys dentatus</w:t>
      </w:r>
      <w:r w:rsidRPr="009A0A2B">
        <w:rPr>
          <w:rFonts w:ascii="Times New Roman" w:hAnsi="Times New Roman" w:cs="Times New Roman"/>
          <w:sz w:val="24"/>
          <w:szCs w:val="24"/>
        </w:rPr>
        <w:t>) Fishery.  Fishery Management Report No. 3 for the Atlantic States Marine Fisheries Commission.</w:t>
      </w:r>
    </w:p>
    <w:p w:rsidR="0089663F" w:rsidRPr="009A0A2B" w:rsidRDefault="0089663F" w:rsidP="0089663F">
      <w:pPr>
        <w:pStyle w:val="References"/>
        <w:spacing w:line="240" w:lineRule="auto"/>
        <w:jc w:val="both"/>
        <w:rPr>
          <w:rFonts w:ascii="Times New Roman" w:hAnsi="Times New Roman" w:cs="Times New Roman"/>
          <w:sz w:val="24"/>
          <w:szCs w:val="24"/>
        </w:rPr>
      </w:pPr>
      <w:r w:rsidRPr="009A0A2B">
        <w:rPr>
          <w:rFonts w:ascii="Times New Roman" w:hAnsi="Times New Roman" w:cs="Times New Roman"/>
          <w:sz w:val="24"/>
          <w:szCs w:val="24"/>
        </w:rPr>
        <w:t>Schwartz, F.J.  1984.  Sharks, sawfish, skates and rays of the Carolinas.  Special Publication, Institute of Marine Sciences, Morehead City, North Carolina.</w:t>
      </w:r>
    </w:p>
    <w:p w:rsidR="0089663F" w:rsidRPr="009A0A2B" w:rsidRDefault="0089663F" w:rsidP="0089663F">
      <w:pPr>
        <w:pStyle w:val="References"/>
        <w:spacing w:line="240" w:lineRule="auto"/>
        <w:jc w:val="both"/>
        <w:rPr>
          <w:rFonts w:ascii="Times New Roman" w:hAnsi="Times New Roman" w:cs="Times New Roman"/>
          <w:sz w:val="24"/>
          <w:szCs w:val="24"/>
        </w:rPr>
      </w:pPr>
      <w:r w:rsidRPr="009A0A2B">
        <w:rPr>
          <w:rFonts w:ascii="Times New Roman" w:hAnsi="Times New Roman" w:cs="Times New Roman"/>
          <w:sz w:val="24"/>
          <w:szCs w:val="24"/>
        </w:rPr>
        <w:t>South Atlantic Fishery Management Council (SAFMC).  1981.  M.D. McKenzie, ed. Profile of the Penaeid shrimp fishery in the south Atlantic.  National Marine Fisheries Service, National Oceanic and Atmospheric Administration, Charleston, SC.</w:t>
      </w:r>
    </w:p>
    <w:p w:rsidR="0089663F" w:rsidRPr="009A0A2B" w:rsidRDefault="0089663F" w:rsidP="0089663F">
      <w:pPr>
        <w:pStyle w:val="References"/>
        <w:spacing w:line="240" w:lineRule="auto"/>
        <w:jc w:val="both"/>
        <w:rPr>
          <w:rFonts w:ascii="Times New Roman" w:hAnsi="Times New Roman" w:cs="Times New Roman"/>
          <w:sz w:val="24"/>
          <w:szCs w:val="24"/>
        </w:rPr>
      </w:pPr>
      <w:r w:rsidRPr="009A0A2B">
        <w:rPr>
          <w:rFonts w:ascii="Times New Roman" w:hAnsi="Times New Roman" w:cs="Times New Roman"/>
          <w:sz w:val="24"/>
          <w:szCs w:val="24"/>
        </w:rPr>
        <w:t>South Atlantic Fishery Management Council (SAFMC).  1983.  Fishery Management Plan, Regulatory Impact Review, and Final Environmental Impact Statement for the Snapper-Grouper Fishery of the South Atlantic Region.  In cooperation with the National Marine Fisheries Service.  South Atlantic Fishery Management Council, Charleston, SC.</w:t>
      </w:r>
    </w:p>
    <w:p w:rsidR="0089663F" w:rsidRDefault="0089663F" w:rsidP="0089663F">
      <w:pPr>
        <w:pStyle w:val="References"/>
        <w:spacing w:line="240" w:lineRule="auto"/>
        <w:jc w:val="both"/>
        <w:rPr>
          <w:rFonts w:ascii="Times New Roman" w:hAnsi="Times New Roman" w:cs="Times New Roman"/>
          <w:sz w:val="24"/>
          <w:szCs w:val="24"/>
        </w:rPr>
      </w:pPr>
      <w:r w:rsidRPr="00BB058B">
        <w:rPr>
          <w:rFonts w:ascii="Times New Roman" w:hAnsi="Times New Roman" w:cs="Times New Roman"/>
          <w:sz w:val="24"/>
          <w:szCs w:val="24"/>
        </w:rPr>
        <w:t>South Atlantic Fishery Management Council (SAFMC). 1998. Final Habitat Plan For The South Atlantic Region: Essential Fish Habitat Requirements For Fishery Management Plans Of The South Atlantic Fishery Management Council. National Marine Fisheries Service, National Oceanic and Atmospheric Administration.</w:t>
      </w:r>
    </w:p>
    <w:p w:rsidR="0089663F" w:rsidRDefault="0089663F" w:rsidP="0089663F">
      <w:pPr>
        <w:pStyle w:val="References"/>
        <w:spacing w:line="240" w:lineRule="auto"/>
        <w:jc w:val="both"/>
        <w:rPr>
          <w:rFonts w:ascii="Times New Roman" w:hAnsi="Times New Roman" w:cs="Times New Roman"/>
          <w:sz w:val="24"/>
          <w:szCs w:val="24"/>
        </w:rPr>
      </w:pPr>
    </w:p>
    <w:p w:rsidR="0089663F" w:rsidRPr="00CF3A28" w:rsidRDefault="0089663F" w:rsidP="0089663F">
      <w:pPr>
        <w:pStyle w:val="Default"/>
        <w:ind w:left="720" w:hanging="720"/>
        <w:jc w:val="both"/>
        <w:rPr>
          <w:rFonts w:ascii="Times New Roman" w:hAnsi="Times New Roman" w:cs="Times New Roman"/>
          <w:color w:val="auto"/>
        </w:rPr>
      </w:pPr>
      <w:r w:rsidRPr="00CF3A28">
        <w:rPr>
          <w:rFonts w:ascii="Times New Roman" w:hAnsi="Times New Roman" w:cs="Times New Roman"/>
          <w:color w:val="auto"/>
        </w:rPr>
        <w:t>South Atlantic Fishery Management Council (SAFMC).  2009a.  Fishery Ecosystem Plan of the South Atlantic Region Volume II: South Atlantic Habitats and Species.  South Atlantic Fishery Management Council (SAFMC).</w:t>
      </w:r>
      <w:r>
        <w:rPr>
          <w:rFonts w:ascii="Times New Roman" w:hAnsi="Times New Roman" w:cs="Times New Roman"/>
          <w:color w:val="auto"/>
        </w:rPr>
        <w:t xml:space="preserve"> </w:t>
      </w:r>
      <w:r w:rsidRPr="00CF3A28">
        <w:rPr>
          <w:rFonts w:ascii="Times New Roman" w:hAnsi="Times New Roman" w:cs="Times New Roman"/>
          <w:color w:val="auto"/>
        </w:rPr>
        <w:t>North</w:t>
      </w:r>
      <w:r>
        <w:rPr>
          <w:rFonts w:ascii="Times New Roman" w:hAnsi="Times New Roman" w:cs="Times New Roman"/>
          <w:color w:val="auto"/>
        </w:rPr>
        <w:t xml:space="preserve"> </w:t>
      </w:r>
      <w:r w:rsidRPr="00CF3A28">
        <w:rPr>
          <w:rFonts w:ascii="Times New Roman" w:hAnsi="Times New Roman" w:cs="Times New Roman"/>
          <w:color w:val="auto"/>
        </w:rPr>
        <w:t xml:space="preserve">Charleston,SC. </w:t>
      </w:r>
    </w:p>
    <w:p w:rsidR="0089663F" w:rsidRDefault="0089663F" w:rsidP="0089663F">
      <w:pPr>
        <w:pStyle w:val="References"/>
        <w:jc w:val="both"/>
        <w:rPr>
          <w:rFonts w:ascii="Times New Roman" w:hAnsi="Times New Roman" w:cs="Times New Roman"/>
          <w:sz w:val="24"/>
          <w:szCs w:val="24"/>
        </w:rPr>
      </w:pPr>
    </w:p>
    <w:p w:rsidR="0089663F" w:rsidRPr="009A0A2B" w:rsidRDefault="0089663F" w:rsidP="0089663F">
      <w:pPr>
        <w:pStyle w:val="References"/>
        <w:jc w:val="both"/>
        <w:rPr>
          <w:rFonts w:ascii="Times New Roman" w:hAnsi="Times New Roman" w:cs="Times New Roman"/>
          <w:sz w:val="24"/>
          <w:szCs w:val="24"/>
        </w:rPr>
      </w:pPr>
    </w:p>
    <w:p w:rsidR="0089663F" w:rsidRDefault="0089663F" w:rsidP="007C1948">
      <w:pPr>
        <w:pStyle w:val="DPBodyText"/>
        <w:spacing w:after="0" w:line="360" w:lineRule="auto"/>
        <w:jc w:val="both"/>
        <w:rPr>
          <w:color w:val="0070C0"/>
          <w:szCs w:val="24"/>
        </w:rPr>
      </w:pPr>
    </w:p>
    <w:p w:rsidR="00BC1653" w:rsidRPr="00CF3A28" w:rsidRDefault="00BC1653" w:rsidP="007C1948">
      <w:pPr>
        <w:pStyle w:val="Default"/>
        <w:spacing w:line="360" w:lineRule="auto"/>
        <w:ind w:left="720" w:hanging="720"/>
        <w:jc w:val="both"/>
        <w:rPr>
          <w:rFonts w:ascii="Times New Roman" w:hAnsi="Times New Roman" w:cs="Times New Roman"/>
          <w:color w:val="auto"/>
        </w:rPr>
      </w:pPr>
    </w:p>
    <w:p w:rsidR="00BC1653" w:rsidRPr="00CF3A28" w:rsidRDefault="00BC1653" w:rsidP="007C1948">
      <w:pPr>
        <w:pStyle w:val="Default"/>
        <w:spacing w:line="360" w:lineRule="auto"/>
        <w:ind w:left="720" w:hanging="720"/>
        <w:jc w:val="both"/>
        <w:rPr>
          <w:rFonts w:ascii="Times New Roman" w:hAnsi="Times New Roman" w:cs="Times New Roman"/>
          <w:color w:val="auto"/>
        </w:rPr>
      </w:pPr>
    </w:p>
    <w:p w:rsidR="00091FE4" w:rsidRPr="00CF3A28" w:rsidRDefault="006B078D" w:rsidP="007C1948">
      <w:pPr>
        <w:pStyle w:val="Default"/>
        <w:spacing w:line="360" w:lineRule="auto"/>
        <w:ind w:left="720" w:hanging="720"/>
        <w:jc w:val="both"/>
        <w:rPr>
          <w:rFonts w:ascii="Times New Roman" w:hAnsi="Times New Roman" w:cs="Times New Roman"/>
          <w:color w:val="auto"/>
        </w:rPr>
      </w:pPr>
      <w:r w:rsidRPr="00CF3A28">
        <w:rPr>
          <w:rFonts w:ascii="Times New Roman" w:hAnsi="Times New Roman" w:cs="Times New Roman"/>
          <w:color w:val="auto"/>
        </w:rPr>
        <w:tab/>
      </w:r>
      <w:r w:rsidRPr="00CF3A28">
        <w:rPr>
          <w:rFonts w:ascii="Times New Roman" w:hAnsi="Times New Roman" w:cs="Times New Roman"/>
          <w:color w:val="auto"/>
        </w:rPr>
        <w:tab/>
      </w:r>
      <w:r w:rsidRPr="00CF3A28">
        <w:rPr>
          <w:rFonts w:ascii="Times New Roman" w:hAnsi="Times New Roman" w:cs="Times New Roman"/>
          <w:color w:val="auto"/>
        </w:rPr>
        <w:tab/>
      </w:r>
      <w:r w:rsidRPr="00CF3A28">
        <w:rPr>
          <w:rFonts w:ascii="Times New Roman" w:hAnsi="Times New Roman" w:cs="Times New Roman"/>
          <w:color w:val="auto"/>
        </w:rPr>
        <w:tab/>
      </w:r>
      <w:r w:rsidRPr="00CF3A28">
        <w:rPr>
          <w:rFonts w:ascii="Times New Roman" w:hAnsi="Times New Roman" w:cs="Times New Roman"/>
          <w:color w:val="auto"/>
        </w:rPr>
        <w:tab/>
      </w:r>
      <w:r w:rsidRPr="00CF3A28">
        <w:rPr>
          <w:rFonts w:ascii="Times New Roman" w:hAnsi="Times New Roman" w:cs="Times New Roman"/>
          <w:color w:val="auto"/>
        </w:rPr>
        <w:tab/>
      </w:r>
      <w:r w:rsidR="00091FE4" w:rsidRPr="00CF3A28">
        <w:rPr>
          <w:rFonts w:ascii="Times New Roman" w:hAnsi="Times New Roman" w:cs="Times New Roman"/>
          <w:color w:val="auto"/>
        </w:rPr>
        <w:tab/>
      </w:r>
      <w:r w:rsidR="00091FE4" w:rsidRPr="00CF3A28">
        <w:rPr>
          <w:rFonts w:ascii="Times New Roman" w:hAnsi="Times New Roman" w:cs="Times New Roman"/>
          <w:color w:val="auto"/>
        </w:rPr>
        <w:tab/>
      </w:r>
    </w:p>
    <w:p w:rsidR="00A44BAA" w:rsidRPr="00CF3A28" w:rsidRDefault="00A44BAA" w:rsidP="007C1948">
      <w:pPr>
        <w:spacing w:line="360" w:lineRule="auto"/>
      </w:pPr>
    </w:p>
    <w:sectPr w:rsidR="00A44BAA" w:rsidRPr="00CF3A28" w:rsidSect="007910AF">
      <w:pgSz w:w="12240" w:h="15840"/>
      <w:pgMar w:top="720" w:right="720" w:bottom="720" w:left="720" w:header="720" w:footer="720" w:gutter="0"/>
      <w:pgBorders w:offsetFrom="page">
        <w:top w:val="single" w:sz="12"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715F" w:rsidRDefault="0094715F">
      <w:r>
        <w:separator/>
      </w:r>
    </w:p>
  </w:endnote>
  <w:endnote w:type="continuationSeparator" w:id="0">
    <w:p w:rsidR="0094715F" w:rsidRDefault="009471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EMIKEE+BookmanOldStyle">
    <w:altName w:val="Bookman Old Style"/>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1140199"/>
      <w:docPartObj>
        <w:docPartGallery w:val="Page Numbers (Bottom of Page)"/>
        <w:docPartUnique/>
      </w:docPartObj>
    </w:sdtPr>
    <w:sdtEndPr>
      <w:rPr>
        <w:noProof/>
      </w:rPr>
    </w:sdtEndPr>
    <w:sdtContent>
      <w:p w:rsidR="00A2208A" w:rsidRDefault="00C459C8">
        <w:pPr>
          <w:pStyle w:val="Footer"/>
          <w:jc w:val="center"/>
        </w:pPr>
        <w:r>
          <w:fldChar w:fldCharType="begin"/>
        </w:r>
        <w:r w:rsidR="003242E2">
          <w:instrText xml:space="preserve"> PAGE   \* MERGEFORMAT </w:instrText>
        </w:r>
        <w:r>
          <w:fldChar w:fldCharType="separate"/>
        </w:r>
        <w:r w:rsidR="00A917E9">
          <w:rPr>
            <w:noProof/>
          </w:rPr>
          <w:t>2</w:t>
        </w:r>
        <w:r>
          <w:rPr>
            <w:noProof/>
          </w:rPr>
          <w:fldChar w:fldCharType="end"/>
        </w:r>
      </w:p>
    </w:sdtContent>
  </w:sdt>
  <w:p w:rsidR="00A2208A" w:rsidRDefault="00A2208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08A" w:rsidRDefault="00A2208A" w:rsidP="00B050D2">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715F" w:rsidRDefault="0094715F">
      <w:r>
        <w:separator/>
      </w:r>
    </w:p>
  </w:footnote>
  <w:footnote w:type="continuationSeparator" w:id="0">
    <w:p w:rsidR="0094715F" w:rsidRDefault="0094715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5F708E"/>
    <w:multiLevelType w:val="multilevel"/>
    <w:tmpl w:val="5F8CD64E"/>
    <w:lvl w:ilvl="0">
      <w:start w:val="1"/>
      <w:numFmt w:val="decimal"/>
      <w:pStyle w:val="DPTitle1"/>
      <w:lvlText w:val="%1. "/>
      <w:lvlJc w:val="left"/>
      <w:pPr>
        <w:tabs>
          <w:tab w:val="num" w:pos="360"/>
        </w:tabs>
        <w:ind w:left="360" w:hanging="360"/>
      </w:pPr>
      <w:rPr>
        <w:rFonts w:hint="default"/>
      </w:rPr>
    </w:lvl>
    <w:lvl w:ilvl="1">
      <w:start w:val="1"/>
      <w:numFmt w:val="decimal"/>
      <w:pStyle w:val="DPTitle2"/>
      <w:lvlText w:val="%1.%2. "/>
      <w:lvlJc w:val="left"/>
      <w:pPr>
        <w:tabs>
          <w:tab w:val="num" w:pos="792"/>
        </w:tabs>
        <w:ind w:left="792" w:hanging="432"/>
      </w:pPr>
      <w:rPr>
        <w:rFonts w:hint="default"/>
      </w:rPr>
    </w:lvl>
    <w:lvl w:ilvl="2">
      <w:start w:val="1"/>
      <w:numFmt w:val="decimal"/>
      <w:pStyle w:val="DPTitle3"/>
      <w:lvlText w:val="%1.%2.%3. "/>
      <w:lvlJc w:val="left"/>
      <w:pPr>
        <w:tabs>
          <w:tab w:val="num" w:pos="1224"/>
        </w:tabs>
        <w:ind w:left="1224" w:hanging="504"/>
      </w:pPr>
      <w:rPr>
        <w:rFonts w:hint="default"/>
      </w:rPr>
    </w:lvl>
    <w:lvl w:ilvl="3">
      <w:start w:val="1"/>
      <w:numFmt w:val="decimal"/>
      <w:pStyle w:val="DPTitle4"/>
      <w:lvlText w:val="%1.%2.%3.%4. "/>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nsid w:val="3D1C1331"/>
    <w:multiLevelType w:val="hybridMultilevel"/>
    <w:tmpl w:val="080E82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646F315E"/>
    <w:multiLevelType w:val="multilevel"/>
    <w:tmpl w:val="9C10BB82"/>
    <w:lvl w:ilvl="0">
      <w:start w:val="1"/>
      <w:numFmt w:val="decimal"/>
      <w:pStyle w:val="Heading1"/>
      <w:lvlText w:val="%1.0"/>
      <w:lvlJc w:val="left"/>
      <w:pPr>
        <w:tabs>
          <w:tab w:val="num" w:pos="0"/>
        </w:tabs>
        <w:ind w:left="0" w:hanging="720"/>
      </w:pPr>
      <w:rPr>
        <w:rFonts w:hint="default"/>
      </w:rPr>
    </w:lvl>
    <w:lvl w:ilvl="1">
      <w:start w:val="1"/>
      <w:numFmt w:val="decimal"/>
      <w:pStyle w:val="Heading2"/>
      <w:lvlText w:val="%1.%2"/>
      <w:lvlJc w:val="left"/>
      <w:pPr>
        <w:tabs>
          <w:tab w:val="num" w:pos="720"/>
        </w:tabs>
        <w:ind w:left="0" w:hanging="720"/>
      </w:pPr>
      <w:rPr>
        <w:rFonts w:ascii="Arial" w:hAnsi="Arial" w:hint="default"/>
        <w:b/>
        <w:i w:val="0"/>
        <w:sz w:val="22"/>
        <w:szCs w:val="22"/>
      </w:rPr>
    </w:lvl>
    <w:lvl w:ilvl="2">
      <w:start w:val="1"/>
      <w:numFmt w:val="decimal"/>
      <w:pStyle w:val="Heading3"/>
      <w:lvlText w:val="%1.%2.%3"/>
      <w:lvlJc w:val="left"/>
      <w:pPr>
        <w:tabs>
          <w:tab w:val="num" w:pos="990"/>
        </w:tabs>
        <w:ind w:left="270" w:firstLine="0"/>
      </w:pPr>
      <w:rPr>
        <w:rFonts w:hint="default"/>
      </w:rPr>
    </w:lvl>
    <w:lvl w:ilvl="3">
      <w:start w:val="1"/>
      <w:numFmt w:val="decimal"/>
      <w:lvlText w:val="%1.%2.%3.%4."/>
      <w:lvlJc w:val="left"/>
      <w:pPr>
        <w:tabs>
          <w:tab w:val="num" w:pos="2160"/>
        </w:tabs>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3">
    <w:nsid w:val="6C926EBC"/>
    <w:multiLevelType w:val="hybridMultilevel"/>
    <w:tmpl w:val="03EA7742"/>
    <w:lvl w:ilvl="0" w:tplc="04090005">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6B078D"/>
    <w:rsid w:val="0001294D"/>
    <w:rsid w:val="0001336A"/>
    <w:rsid w:val="00015147"/>
    <w:rsid w:val="000306E6"/>
    <w:rsid w:val="00040F5D"/>
    <w:rsid w:val="00042190"/>
    <w:rsid w:val="00042265"/>
    <w:rsid w:val="00055AE1"/>
    <w:rsid w:val="00064083"/>
    <w:rsid w:val="0008254F"/>
    <w:rsid w:val="00083D21"/>
    <w:rsid w:val="000857D5"/>
    <w:rsid w:val="00085F3F"/>
    <w:rsid w:val="00091FE4"/>
    <w:rsid w:val="000A3698"/>
    <w:rsid w:val="000A4FC5"/>
    <w:rsid w:val="000A521D"/>
    <w:rsid w:val="000B055F"/>
    <w:rsid w:val="000B0FF4"/>
    <w:rsid w:val="000B1082"/>
    <w:rsid w:val="000B781C"/>
    <w:rsid w:val="000C0F26"/>
    <w:rsid w:val="000C68F1"/>
    <w:rsid w:val="000D4359"/>
    <w:rsid w:val="000E23CA"/>
    <w:rsid w:val="000E4F90"/>
    <w:rsid w:val="000E504F"/>
    <w:rsid w:val="000F4ABD"/>
    <w:rsid w:val="00100035"/>
    <w:rsid w:val="0010333F"/>
    <w:rsid w:val="00112A53"/>
    <w:rsid w:val="00113521"/>
    <w:rsid w:val="001174AD"/>
    <w:rsid w:val="00124C83"/>
    <w:rsid w:val="00125502"/>
    <w:rsid w:val="00133750"/>
    <w:rsid w:val="00136E45"/>
    <w:rsid w:val="0016782C"/>
    <w:rsid w:val="00182B65"/>
    <w:rsid w:val="0018363A"/>
    <w:rsid w:val="001973E1"/>
    <w:rsid w:val="001A67AD"/>
    <w:rsid w:val="001B0C70"/>
    <w:rsid w:val="001B46C0"/>
    <w:rsid w:val="001B4910"/>
    <w:rsid w:val="001B541F"/>
    <w:rsid w:val="001B63BA"/>
    <w:rsid w:val="001C6469"/>
    <w:rsid w:val="001C6874"/>
    <w:rsid w:val="001D5502"/>
    <w:rsid w:val="001D600F"/>
    <w:rsid w:val="001F311F"/>
    <w:rsid w:val="0022524C"/>
    <w:rsid w:val="0023074C"/>
    <w:rsid w:val="00230F11"/>
    <w:rsid w:val="00231382"/>
    <w:rsid w:val="0023450A"/>
    <w:rsid w:val="00236724"/>
    <w:rsid w:val="00261CEF"/>
    <w:rsid w:val="002668B9"/>
    <w:rsid w:val="00274057"/>
    <w:rsid w:val="002764F0"/>
    <w:rsid w:val="00280337"/>
    <w:rsid w:val="0028338E"/>
    <w:rsid w:val="002848D4"/>
    <w:rsid w:val="00286CA4"/>
    <w:rsid w:val="002947AD"/>
    <w:rsid w:val="00294CC5"/>
    <w:rsid w:val="002A2E91"/>
    <w:rsid w:val="002A3CB5"/>
    <w:rsid w:val="002A3FA9"/>
    <w:rsid w:val="002B41A4"/>
    <w:rsid w:val="002C7184"/>
    <w:rsid w:val="002D5CFD"/>
    <w:rsid w:val="002E454F"/>
    <w:rsid w:val="002F0B5E"/>
    <w:rsid w:val="00314B55"/>
    <w:rsid w:val="00315CC9"/>
    <w:rsid w:val="003242E2"/>
    <w:rsid w:val="00331032"/>
    <w:rsid w:val="0033451B"/>
    <w:rsid w:val="00351D68"/>
    <w:rsid w:val="00351EE3"/>
    <w:rsid w:val="003564BE"/>
    <w:rsid w:val="00365643"/>
    <w:rsid w:val="00373B3C"/>
    <w:rsid w:val="00376F01"/>
    <w:rsid w:val="00382EB7"/>
    <w:rsid w:val="00387A42"/>
    <w:rsid w:val="00391382"/>
    <w:rsid w:val="00391962"/>
    <w:rsid w:val="003A1DA8"/>
    <w:rsid w:val="003B03E7"/>
    <w:rsid w:val="003B4D03"/>
    <w:rsid w:val="003B7A13"/>
    <w:rsid w:val="004053D7"/>
    <w:rsid w:val="00410C03"/>
    <w:rsid w:val="00410E7D"/>
    <w:rsid w:val="004139AA"/>
    <w:rsid w:val="0041578B"/>
    <w:rsid w:val="00415CD0"/>
    <w:rsid w:val="0041767F"/>
    <w:rsid w:val="004237DE"/>
    <w:rsid w:val="00425F76"/>
    <w:rsid w:val="004540F1"/>
    <w:rsid w:val="00454CDF"/>
    <w:rsid w:val="00455546"/>
    <w:rsid w:val="004604FA"/>
    <w:rsid w:val="00472146"/>
    <w:rsid w:val="004805A3"/>
    <w:rsid w:val="00487B99"/>
    <w:rsid w:val="00490738"/>
    <w:rsid w:val="00490AAF"/>
    <w:rsid w:val="00495F02"/>
    <w:rsid w:val="004A0A54"/>
    <w:rsid w:val="004A680F"/>
    <w:rsid w:val="004C3AEB"/>
    <w:rsid w:val="004C471A"/>
    <w:rsid w:val="004D02BF"/>
    <w:rsid w:val="004E0E67"/>
    <w:rsid w:val="004E711B"/>
    <w:rsid w:val="00505E30"/>
    <w:rsid w:val="005060FE"/>
    <w:rsid w:val="00513552"/>
    <w:rsid w:val="00520CA5"/>
    <w:rsid w:val="005300C7"/>
    <w:rsid w:val="005449D0"/>
    <w:rsid w:val="005525D9"/>
    <w:rsid w:val="005577A3"/>
    <w:rsid w:val="00564C99"/>
    <w:rsid w:val="005661C9"/>
    <w:rsid w:val="00576C4A"/>
    <w:rsid w:val="0057753F"/>
    <w:rsid w:val="005820C3"/>
    <w:rsid w:val="005B7224"/>
    <w:rsid w:val="005C06EA"/>
    <w:rsid w:val="005D3E49"/>
    <w:rsid w:val="005E0541"/>
    <w:rsid w:val="005E1BD1"/>
    <w:rsid w:val="005E55B5"/>
    <w:rsid w:val="005F3963"/>
    <w:rsid w:val="00602698"/>
    <w:rsid w:val="00607605"/>
    <w:rsid w:val="00611549"/>
    <w:rsid w:val="006160BF"/>
    <w:rsid w:val="00624409"/>
    <w:rsid w:val="00625F17"/>
    <w:rsid w:val="00637518"/>
    <w:rsid w:val="006435F6"/>
    <w:rsid w:val="0067060E"/>
    <w:rsid w:val="0067371A"/>
    <w:rsid w:val="00690193"/>
    <w:rsid w:val="00692DB6"/>
    <w:rsid w:val="006949B0"/>
    <w:rsid w:val="00697D36"/>
    <w:rsid w:val="00697D84"/>
    <w:rsid w:val="006A14EB"/>
    <w:rsid w:val="006A3F09"/>
    <w:rsid w:val="006B078D"/>
    <w:rsid w:val="006C62F7"/>
    <w:rsid w:val="006E3174"/>
    <w:rsid w:val="007000E6"/>
    <w:rsid w:val="007005E6"/>
    <w:rsid w:val="0070095E"/>
    <w:rsid w:val="00711E0D"/>
    <w:rsid w:val="00712F78"/>
    <w:rsid w:val="00730B0A"/>
    <w:rsid w:val="00731FA1"/>
    <w:rsid w:val="00733EA1"/>
    <w:rsid w:val="0074033D"/>
    <w:rsid w:val="00762DAE"/>
    <w:rsid w:val="00780E64"/>
    <w:rsid w:val="00781366"/>
    <w:rsid w:val="007910AF"/>
    <w:rsid w:val="00794676"/>
    <w:rsid w:val="007A0D20"/>
    <w:rsid w:val="007C00E2"/>
    <w:rsid w:val="007C1948"/>
    <w:rsid w:val="007D0BC0"/>
    <w:rsid w:val="007D6DDA"/>
    <w:rsid w:val="007D7017"/>
    <w:rsid w:val="007E6263"/>
    <w:rsid w:val="007E778C"/>
    <w:rsid w:val="00800047"/>
    <w:rsid w:val="008051AA"/>
    <w:rsid w:val="0081126D"/>
    <w:rsid w:val="008123AA"/>
    <w:rsid w:val="00814FEC"/>
    <w:rsid w:val="00821EE9"/>
    <w:rsid w:val="0082638A"/>
    <w:rsid w:val="00845E79"/>
    <w:rsid w:val="00861B56"/>
    <w:rsid w:val="00861C5E"/>
    <w:rsid w:val="008648D3"/>
    <w:rsid w:val="00870ECD"/>
    <w:rsid w:val="00874348"/>
    <w:rsid w:val="00882285"/>
    <w:rsid w:val="00891B80"/>
    <w:rsid w:val="00896530"/>
    <w:rsid w:val="0089663F"/>
    <w:rsid w:val="00897047"/>
    <w:rsid w:val="008A13A3"/>
    <w:rsid w:val="008B3EA1"/>
    <w:rsid w:val="008C0D44"/>
    <w:rsid w:val="008D58FE"/>
    <w:rsid w:val="008E0F25"/>
    <w:rsid w:val="008E2ACD"/>
    <w:rsid w:val="008E42D4"/>
    <w:rsid w:val="008E48E4"/>
    <w:rsid w:val="008E50EB"/>
    <w:rsid w:val="008E5829"/>
    <w:rsid w:val="00900F23"/>
    <w:rsid w:val="0090193C"/>
    <w:rsid w:val="009052EF"/>
    <w:rsid w:val="009120B4"/>
    <w:rsid w:val="00913841"/>
    <w:rsid w:val="00914E56"/>
    <w:rsid w:val="009261AB"/>
    <w:rsid w:val="009267F6"/>
    <w:rsid w:val="00946029"/>
    <w:rsid w:val="0094715F"/>
    <w:rsid w:val="009474C8"/>
    <w:rsid w:val="00961F99"/>
    <w:rsid w:val="00965107"/>
    <w:rsid w:val="00971E18"/>
    <w:rsid w:val="00976656"/>
    <w:rsid w:val="00977473"/>
    <w:rsid w:val="00986B32"/>
    <w:rsid w:val="0099081D"/>
    <w:rsid w:val="009C26AA"/>
    <w:rsid w:val="009C6365"/>
    <w:rsid w:val="009D08EC"/>
    <w:rsid w:val="009D5B83"/>
    <w:rsid w:val="009E4D7C"/>
    <w:rsid w:val="009F20B1"/>
    <w:rsid w:val="00A05D96"/>
    <w:rsid w:val="00A14B49"/>
    <w:rsid w:val="00A16FC9"/>
    <w:rsid w:val="00A17D0A"/>
    <w:rsid w:val="00A2208A"/>
    <w:rsid w:val="00A354CD"/>
    <w:rsid w:val="00A44BAA"/>
    <w:rsid w:val="00A521E1"/>
    <w:rsid w:val="00A529BD"/>
    <w:rsid w:val="00A60366"/>
    <w:rsid w:val="00A65D11"/>
    <w:rsid w:val="00A8020F"/>
    <w:rsid w:val="00A8508D"/>
    <w:rsid w:val="00A90661"/>
    <w:rsid w:val="00A917E9"/>
    <w:rsid w:val="00AB2272"/>
    <w:rsid w:val="00AC420B"/>
    <w:rsid w:val="00AD3D29"/>
    <w:rsid w:val="00AD6B30"/>
    <w:rsid w:val="00AE0AA6"/>
    <w:rsid w:val="00AF48F8"/>
    <w:rsid w:val="00AF74E4"/>
    <w:rsid w:val="00B00E53"/>
    <w:rsid w:val="00B050D2"/>
    <w:rsid w:val="00B14355"/>
    <w:rsid w:val="00B21A6A"/>
    <w:rsid w:val="00B26E5D"/>
    <w:rsid w:val="00B31755"/>
    <w:rsid w:val="00B37912"/>
    <w:rsid w:val="00B40037"/>
    <w:rsid w:val="00B403EB"/>
    <w:rsid w:val="00B42743"/>
    <w:rsid w:val="00B521D5"/>
    <w:rsid w:val="00B666A1"/>
    <w:rsid w:val="00B774FF"/>
    <w:rsid w:val="00B92551"/>
    <w:rsid w:val="00BA2EC3"/>
    <w:rsid w:val="00BB178A"/>
    <w:rsid w:val="00BB1898"/>
    <w:rsid w:val="00BB2866"/>
    <w:rsid w:val="00BB4374"/>
    <w:rsid w:val="00BC1653"/>
    <w:rsid w:val="00BC3555"/>
    <w:rsid w:val="00BD6BB6"/>
    <w:rsid w:val="00BE0FD4"/>
    <w:rsid w:val="00BE11D7"/>
    <w:rsid w:val="00BF0246"/>
    <w:rsid w:val="00BF27AA"/>
    <w:rsid w:val="00BF4B95"/>
    <w:rsid w:val="00BF6512"/>
    <w:rsid w:val="00C13F96"/>
    <w:rsid w:val="00C261A8"/>
    <w:rsid w:val="00C330D9"/>
    <w:rsid w:val="00C36590"/>
    <w:rsid w:val="00C3747F"/>
    <w:rsid w:val="00C449F1"/>
    <w:rsid w:val="00C4511C"/>
    <w:rsid w:val="00C459C8"/>
    <w:rsid w:val="00C4686C"/>
    <w:rsid w:val="00C52A71"/>
    <w:rsid w:val="00C5503E"/>
    <w:rsid w:val="00C745A4"/>
    <w:rsid w:val="00C77D27"/>
    <w:rsid w:val="00C813AA"/>
    <w:rsid w:val="00C82D3F"/>
    <w:rsid w:val="00C83544"/>
    <w:rsid w:val="00C85DD2"/>
    <w:rsid w:val="00C91CD2"/>
    <w:rsid w:val="00C93390"/>
    <w:rsid w:val="00CA092F"/>
    <w:rsid w:val="00CA1398"/>
    <w:rsid w:val="00CA1A66"/>
    <w:rsid w:val="00CB6A88"/>
    <w:rsid w:val="00CD5335"/>
    <w:rsid w:val="00CE08C0"/>
    <w:rsid w:val="00CE29E6"/>
    <w:rsid w:val="00CF2985"/>
    <w:rsid w:val="00CF3A28"/>
    <w:rsid w:val="00CF46C2"/>
    <w:rsid w:val="00D0159F"/>
    <w:rsid w:val="00D07658"/>
    <w:rsid w:val="00D17027"/>
    <w:rsid w:val="00D25F9B"/>
    <w:rsid w:val="00D316EE"/>
    <w:rsid w:val="00D3716B"/>
    <w:rsid w:val="00D46B6A"/>
    <w:rsid w:val="00D512F1"/>
    <w:rsid w:val="00D564E7"/>
    <w:rsid w:val="00D56727"/>
    <w:rsid w:val="00D615C5"/>
    <w:rsid w:val="00D621EA"/>
    <w:rsid w:val="00D63C31"/>
    <w:rsid w:val="00D70162"/>
    <w:rsid w:val="00D72F05"/>
    <w:rsid w:val="00D76E88"/>
    <w:rsid w:val="00D92A5D"/>
    <w:rsid w:val="00D92D87"/>
    <w:rsid w:val="00DA0CB6"/>
    <w:rsid w:val="00DA32FA"/>
    <w:rsid w:val="00DA4DE0"/>
    <w:rsid w:val="00DA694F"/>
    <w:rsid w:val="00DA7D40"/>
    <w:rsid w:val="00DB74F2"/>
    <w:rsid w:val="00DC3097"/>
    <w:rsid w:val="00DD5DA3"/>
    <w:rsid w:val="00DD7E93"/>
    <w:rsid w:val="00DF1FA9"/>
    <w:rsid w:val="00E041D4"/>
    <w:rsid w:val="00E10264"/>
    <w:rsid w:val="00E10798"/>
    <w:rsid w:val="00E166FE"/>
    <w:rsid w:val="00E16A62"/>
    <w:rsid w:val="00E3622C"/>
    <w:rsid w:val="00E40CE9"/>
    <w:rsid w:val="00E5111C"/>
    <w:rsid w:val="00E52D2A"/>
    <w:rsid w:val="00E7509E"/>
    <w:rsid w:val="00E8426D"/>
    <w:rsid w:val="00E9279A"/>
    <w:rsid w:val="00E952FA"/>
    <w:rsid w:val="00ED7FA4"/>
    <w:rsid w:val="00EE0409"/>
    <w:rsid w:val="00EE7794"/>
    <w:rsid w:val="00EF20DD"/>
    <w:rsid w:val="00F01323"/>
    <w:rsid w:val="00F01E66"/>
    <w:rsid w:val="00F11382"/>
    <w:rsid w:val="00F1405C"/>
    <w:rsid w:val="00F17F0C"/>
    <w:rsid w:val="00F336EB"/>
    <w:rsid w:val="00F33CD0"/>
    <w:rsid w:val="00F42BC9"/>
    <w:rsid w:val="00F43DC9"/>
    <w:rsid w:val="00F673C8"/>
    <w:rsid w:val="00F814A0"/>
    <w:rsid w:val="00F85327"/>
    <w:rsid w:val="00F97ABB"/>
    <w:rsid w:val="00FD34F8"/>
    <w:rsid w:val="00FF40B9"/>
    <w:rsid w:val="00FF4AD3"/>
    <w:rsid w:val="00FF6B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078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C1948"/>
    <w:pPr>
      <w:keepNext/>
      <w:numPr>
        <w:numId w:val="3"/>
      </w:numPr>
      <w:spacing w:before="240" w:after="60" w:line="280" w:lineRule="exact"/>
      <w:outlineLvl w:val="0"/>
    </w:pPr>
    <w:rPr>
      <w:rFonts w:ascii="Arial" w:hAnsi="Arial" w:cs="Arial"/>
      <w:b/>
      <w:bCs/>
      <w:caps/>
      <w:kern w:val="32"/>
      <w:sz w:val="22"/>
      <w:szCs w:val="22"/>
    </w:rPr>
  </w:style>
  <w:style w:type="paragraph" w:styleId="Heading2">
    <w:name w:val="heading 2"/>
    <w:basedOn w:val="Normal"/>
    <w:next w:val="Normal"/>
    <w:link w:val="Heading2Char"/>
    <w:qFormat/>
    <w:rsid w:val="007C1948"/>
    <w:pPr>
      <w:keepNext/>
      <w:numPr>
        <w:ilvl w:val="1"/>
        <w:numId w:val="3"/>
      </w:numPr>
      <w:spacing w:before="240" w:after="60" w:line="280" w:lineRule="exact"/>
      <w:outlineLvl w:val="1"/>
    </w:pPr>
    <w:rPr>
      <w:rFonts w:ascii="Arial" w:hAnsi="Arial" w:cs="Arial"/>
      <w:b/>
      <w:bCs/>
      <w:iCs/>
      <w:sz w:val="22"/>
      <w:szCs w:val="22"/>
    </w:rPr>
  </w:style>
  <w:style w:type="paragraph" w:styleId="Heading3">
    <w:name w:val="heading 3"/>
    <w:basedOn w:val="Normal"/>
    <w:next w:val="Normal"/>
    <w:link w:val="Heading3Char"/>
    <w:qFormat/>
    <w:rsid w:val="007C1948"/>
    <w:pPr>
      <w:keepNext/>
      <w:numPr>
        <w:ilvl w:val="2"/>
        <w:numId w:val="3"/>
      </w:numPr>
      <w:tabs>
        <w:tab w:val="clear" w:pos="990"/>
        <w:tab w:val="num" w:pos="720"/>
      </w:tabs>
      <w:spacing w:before="240" w:after="60" w:line="280" w:lineRule="exact"/>
      <w:ind w:left="0"/>
      <w:outlineLvl w:val="2"/>
    </w:pPr>
    <w:rPr>
      <w:rFonts w:ascii="Arial" w:hAnsi="Arial" w:cs="Arial"/>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PBodyText">
    <w:name w:val="DP Body Text"/>
    <w:rsid w:val="006B078D"/>
    <w:pPr>
      <w:spacing w:after="240" w:line="300" w:lineRule="auto"/>
    </w:pPr>
    <w:rPr>
      <w:rFonts w:ascii="Times New Roman" w:eastAsia="Times New Roman" w:hAnsi="Times New Roman" w:cs="Times New Roman"/>
      <w:noProof/>
      <w:sz w:val="24"/>
      <w:szCs w:val="20"/>
    </w:rPr>
  </w:style>
  <w:style w:type="paragraph" w:customStyle="1" w:styleId="DPTitle1">
    <w:name w:val="DP Title 1"/>
    <w:next w:val="DPBodyText"/>
    <w:rsid w:val="006B078D"/>
    <w:pPr>
      <w:keepNext/>
      <w:numPr>
        <w:numId w:val="1"/>
      </w:numPr>
      <w:pBdr>
        <w:bottom w:val="single" w:sz="24" w:space="1" w:color="auto"/>
      </w:pBdr>
      <w:spacing w:after="240" w:line="240" w:lineRule="auto"/>
      <w:outlineLvl w:val="0"/>
    </w:pPr>
    <w:rPr>
      <w:rFonts w:ascii="Arial" w:eastAsia="Times New Roman" w:hAnsi="Arial" w:cs="Times New Roman"/>
      <w:noProof/>
      <w:sz w:val="40"/>
      <w:szCs w:val="20"/>
    </w:rPr>
  </w:style>
  <w:style w:type="paragraph" w:customStyle="1" w:styleId="DPTitle2">
    <w:name w:val="DP Title 2"/>
    <w:next w:val="DPBodyText"/>
    <w:rsid w:val="006B078D"/>
    <w:pPr>
      <w:keepNext/>
      <w:numPr>
        <w:ilvl w:val="1"/>
        <w:numId w:val="1"/>
      </w:numPr>
      <w:spacing w:before="240" w:after="240" w:line="240" w:lineRule="auto"/>
      <w:outlineLvl w:val="1"/>
    </w:pPr>
    <w:rPr>
      <w:rFonts w:ascii="Arial" w:eastAsia="Times New Roman" w:hAnsi="Arial" w:cs="Times New Roman"/>
      <w:b/>
      <w:sz w:val="24"/>
      <w:szCs w:val="20"/>
    </w:rPr>
  </w:style>
  <w:style w:type="paragraph" w:customStyle="1" w:styleId="DPTitle3">
    <w:name w:val="DP Title 3"/>
    <w:next w:val="DPBodyText"/>
    <w:rsid w:val="006B078D"/>
    <w:pPr>
      <w:keepNext/>
      <w:numPr>
        <w:ilvl w:val="2"/>
        <w:numId w:val="1"/>
      </w:numPr>
      <w:tabs>
        <w:tab w:val="left" w:pos="792"/>
      </w:tabs>
      <w:spacing w:before="240" w:after="0" w:line="300" w:lineRule="auto"/>
      <w:outlineLvl w:val="2"/>
    </w:pPr>
    <w:rPr>
      <w:rFonts w:ascii="Arial" w:eastAsia="Times New Roman" w:hAnsi="Arial" w:cs="Times New Roman"/>
      <w:b/>
      <w:noProof/>
      <w:sz w:val="24"/>
      <w:szCs w:val="20"/>
    </w:rPr>
  </w:style>
  <w:style w:type="paragraph" w:customStyle="1" w:styleId="DPTitle4">
    <w:name w:val="DP Title 4"/>
    <w:next w:val="DPBodyText"/>
    <w:rsid w:val="006B078D"/>
    <w:pPr>
      <w:keepNext/>
      <w:numPr>
        <w:ilvl w:val="3"/>
        <w:numId w:val="1"/>
      </w:numPr>
      <w:tabs>
        <w:tab w:val="left" w:pos="792"/>
      </w:tabs>
      <w:spacing w:after="0" w:line="300" w:lineRule="auto"/>
      <w:outlineLvl w:val="3"/>
    </w:pPr>
    <w:rPr>
      <w:rFonts w:ascii="Arial" w:eastAsia="Times New Roman" w:hAnsi="Arial" w:cs="Times New Roman"/>
      <w:b/>
      <w:noProof/>
      <w:sz w:val="24"/>
      <w:szCs w:val="20"/>
    </w:rPr>
  </w:style>
  <w:style w:type="paragraph" w:customStyle="1" w:styleId="Default">
    <w:name w:val="Default"/>
    <w:rsid w:val="006B078D"/>
    <w:pPr>
      <w:autoSpaceDE w:val="0"/>
      <w:autoSpaceDN w:val="0"/>
      <w:adjustRightInd w:val="0"/>
      <w:spacing w:after="0" w:line="240" w:lineRule="auto"/>
    </w:pPr>
    <w:rPr>
      <w:rFonts w:ascii="EMIKEE+BookmanOldStyle" w:eastAsia="Times New Roman" w:hAnsi="EMIKEE+BookmanOldStyle" w:cs="EMIKEE+BookmanOldStyle"/>
      <w:color w:val="000000"/>
      <w:sz w:val="24"/>
      <w:szCs w:val="24"/>
    </w:rPr>
  </w:style>
  <w:style w:type="paragraph" w:styleId="Footer">
    <w:name w:val="footer"/>
    <w:basedOn w:val="Normal"/>
    <w:link w:val="FooterChar"/>
    <w:rsid w:val="006B078D"/>
    <w:pPr>
      <w:tabs>
        <w:tab w:val="center" w:pos="4320"/>
        <w:tab w:val="right" w:pos="8640"/>
      </w:tabs>
    </w:pPr>
  </w:style>
  <w:style w:type="character" w:customStyle="1" w:styleId="FooterChar">
    <w:name w:val="Footer Char"/>
    <w:basedOn w:val="DefaultParagraphFont"/>
    <w:link w:val="Footer"/>
    <w:uiPriority w:val="99"/>
    <w:rsid w:val="006B078D"/>
    <w:rPr>
      <w:rFonts w:ascii="Times New Roman" w:eastAsia="Times New Roman" w:hAnsi="Times New Roman" w:cs="Times New Roman"/>
      <w:sz w:val="24"/>
      <w:szCs w:val="24"/>
    </w:rPr>
  </w:style>
  <w:style w:type="character" w:styleId="Emphasis">
    <w:name w:val="Emphasis"/>
    <w:basedOn w:val="DefaultParagraphFont"/>
    <w:qFormat/>
    <w:rsid w:val="006B078D"/>
    <w:rPr>
      <w:i/>
      <w:iCs/>
    </w:rPr>
  </w:style>
  <w:style w:type="paragraph" w:styleId="BodyText">
    <w:name w:val="Body Text"/>
    <w:basedOn w:val="Normal"/>
    <w:link w:val="BodyTextChar"/>
    <w:rsid w:val="006B078D"/>
    <w:rPr>
      <w:rFonts w:ascii="Arial" w:hAnsi="Arial" w:cs="Arial"/>
      <w:color w:val="000080"/>
    </w:rPr>
  </w:style>
  <w:style w:type="character" w:customStyle="1" w:styleId="BodyTextChar">
    <w:name w:val="Body Text Char"/>
    <w:basedOn w:val="DefaultParagraphFont"/>
    <w:link w:val="BodyText"/>
    <w:rsid w:val="006B078D"/>
    <w:rPr>
      <w:rFonts w:ascii="Arial" w:eastAsia="Times New Roman" w:hAnsi="Arial" w:cs="Arial"/>
      <w:color w:val="000080"/>
      <w:sz w:val="24"/>
      <w:szCs w:val="24"/>
    </w:rPr>
  </w:style>
  <w:style w:type="paragraph" w:styleId="BodyText2">
    <w:name w:val="Body Text 2"/>
    <w:basedOn w:val="Normal"/>
    <w:link w:val="BodyText2Char"/>
    <w:rsid w:val="006B078D"/>
    <w:rPr>
      <w:rFonts w:ascii="Arial" w:hAnsi="Arial" w:cs="Arial"/>
      <w:color w:val="000080"/>
      <w:sz w:val="22"/>
      <w:szCs w:val="22"/>
    </w:rPr>
  </w:style>
  <w:style w:type="character" w:customStyle="1" w:styleId="BodyText2Char">
    <w:name w:val="Body Text 2 Char"/>
    <w:basedOn w:val="DefaultParagraphFont"/>
    <w:link w:val="BodyText2"/>
    <w:rsid w:val="006B078D"/>
    <w:rPr>
      <w:rFonts w:ascii="Arial" w:eastAsia="Times New Roman" w:hAnsi="Arial" w:cs="Arial"/>
      <w:color w:val="000080"/>
    </w:rPr>
  </w:style>
  <w:style w:type="paragraph" w:styleId="BodyText3">
    <w:name w:val="Body Text 3"/>
    <w:basedOn w:val="Normal"/>
    <w:link w:val="BodyText3Char"/>
    <w:rsid w:val="006B078D"/>
    <w:pPr>
      <w:jc w:val="both"/>
    </w:pPr>
    <w:rPr>
      <w:rFonts w:ascii="Arial" w:hAnsi="Arial" w:cs="Arial"/>
      <w:sz w:val="22"/>
      <w:szCs w:val="22"/>
    </w:rPr>
  </w:style>
  <w:style w:type="character" w:customStyle="1" w:styleId="BodyText3Char">
    <w:name w:val="Body Text 3 Char"/>
    <w:basedOn w:val="DefaultParagraphFont"/>
    <w:link w:val="BodyText3"/>
    <w:rsid w:val="006B078D"/>
    <w:rPr>
      <w:rFonts w:ascii="Arial" w:eastAsia="Times New Roman" w:hAnsi="Arial" w:cs="Arial"/>
    </w:rPr>
  </w:style>
  <w:style w:type="paragraph" w:styleId="Title">
    <w:name w:val="Title"/>
    <w:basedOn w:val="Normal"/>
    <w:link w:val="TitleChar"/>
    <w:qFormat/>
    <w:rsid w:val="006B078D"/>
    <w:pPr>
      <w:jc w:val="center"/>
    </w:pPr>
    <w:rPr>
      <w:rFonts w:ascii="Arial" w:hAnsi="Arial" w:cs="Arial"/>
      <w:b/>
      <w:sz w:val="48"/>
    </w:rPr>
  </w:style>
  <w:style w:type="character" w:customStyle="1" w:styleId="TitleChar">
    <w:name w:val="Title Char"/>
    <w:basedOn w:val="DefaultParagraphFont"/>
    <w:link w:val="Title"/>
    <w:rsid w:val="006B078D"/>
    <w:rPr>
      <w:rFonts w:ascii="Arial" w:eastAsia="Times New Roman" w:hAnsi="Arial" w:cs="Arial"/>
      <w:b/>
      <w:sz w:val="48"/>
      <w:szCs w:val="24"/>
    </w:rPr>
  </w:style>
  <w:style w:type="table" w:styleId="TableGrid">
    <w:name w:val="Table Grid"/>
    <w:basedOn w:val="TableNormal"/>
    <w:uiPriority w:val="59"/>
    <w:rsid w:val="00F42B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4511C"/>
    <w:rPr>
      <w:color w:val="0000FF" w:themeColor="hyperlink"/>
      <w:u w:val="single"/>
    </w:rPr>
  </w:style>
  <w:style w:type="paragraph" w:styleId="Header">
    <w:name w:val="header"/>
    <w:basedOn w:val="Normal"/>
    <w:link w:val="HeaderChar"/>
    <w:uiPriority w:val="99"/>
    <w:unhideWhenUsed/>
    <w:rsid w:val="00D70162"/>
    <w:pPr>
      <w:tabs>
        <w:tab w:val="center" w:pos="4680"/>
        <w:tab w:val="right" w:pos="9360"/>
      </w:tabs>
    </w:pPr>
  </w:style>
  <w:style w:type="character" w:customStyle="1" w:styleId="HeaderChar">
    <w:name w:val="Header Char"/>
    <w:basedOn w:val="DefaultParagraphFont"/>
    <w:link w:val="Header"/>
    <w:uiPriority w:val="99"/>
    <w:rsid w:val="00D70162"/>
    <w:rPr>
      <w:rFonts w:ascii="Times New Roman" w:eastAsia="Times New Roman" w:hAnsi="Times New Roman" w:cs="Times New Roman"/>
      <w:sz w:val="24"/>
      <w:szCs w:val="24"/>
    </w:rPr>
  </w:style>
  <w:style w:type="character" w:styleId="PageNumber">
    <w:name w:val="page number"/>
    <w:basedOn w:val="DefaultParagraphFont"/>
    <w:rsid w:val="004604FA"/>
  </w:style>
  <w:style w:type="paragraph" w:styleId="BalloonText">
    <w:name w:val="Balloon Text"/>
    <w:basedOn w:val="Normal"/>
    <w:link w:val="BalloonTextChar"/>
    <w:uiPriority w:val="99"/>
    <w:semiHidden/>
    <w:unhideWhenUsed/>
    <w:rsid w:val="004604FA"/>
    <w:rPr>
      <w:rFonts w:ascii="Tahoma" w:hAnsi="Tahoma" w:cs="Tahoma"/>
      <w:sz w:val="16"/>
      <w:szCs w:val="16"/>
    </w:rPr>
  </w:style>
  <w:style w:type="character" w:customStyle="1" w:styleId="BalloonTextChar">
    <w:name w:val="Balloon Text Char"/>
    <w:basedOn w:val="DefaultParagraphFont"/>
    <w:link w:val="BalloonText"/>
    <w:uiPriority w:val="99"/>
    <w:semiHidden/>
    <w:rsid w:val="004604FA"/>
    <w:rPr>
      <w:rFonts w:ascii="Tahoma" w:eastAsia="Times New Roman" w:hAnsi="Tahoma" w:cs="Tahoma"/>
      <w:sz w:val="16"/>
      <w:szCs w:val="16"/>
    </w:rPr>
  </w:style>
  <w:style w:type="paragraph" w:customStyle="1" w:styleId="41EAtext">
    <w:name w:val="41 EA text"/>
    <w:basedOn w:val="Normal"/>
    <w:link w:val="41EAtextChar"/>
    <w:rsid w:val="00A90661"/>
    <w:pPr>
      <w:spacing w:line="360" w:lineRule="auto"/>
      <w:jc w:val="both"/>
    </w:pPr>
    <w:rPr>
      <w:rFonts w:ascii="Arial" w:hAnsi="Arial" w:cs="Arial"/>
      <w:sz w:val="22"/>
      <w:szCs w:val="20"/>
    </w:rPr>
  </w:style>
  <w:style w:type="character" w:customStyle="1" w:styleId="41EAtextChar">
    <w:name w:val="41 EA text Char"/>
    <w:basedOn w:val="DefaultParagraphFont"/>
    <w:link w:val="41EAtext"/>
    <w:rsid w:val="00A90661"/>
    <w:rPr>
      <w:rFonts w:ascii="Arial" w:eastAsia="Times New Roman" w:hAnsi="Arial" w:cs="Arial"/>
      <w:szCs w:val="20"/>
    </w:rPr>
  </w:style>
  <w:style w:type="character" w:customStyle="1" w:styleId="Heading1Char">
    <w:name w:val="Heading 1 Char"/>
    <w:basedOn w:val="DefaultParagraphFont"/>
    <w:link w:val="Heading1"/>
    <w:rsid w:val="007C1948"/>
    <w:rPr>
      <w:rFonts w:ascii="Arial" w:eastAsia="Times New Roman" w:hAnsi="Arial" w:cs="Arial"/>
      <w:b/>
      <w:bCs/>
      <w:caps/>
      <w:kern w:val="32"/>
    </w:rPr>
  </w:style>
  <w:style w:type="character" w:customStyle="1" w:styleId="Heading2Char">
    <w:name w:val="Heading 2 Char"/>
    <w:basedOn w:val="DefaultParagraphFont"/>
    <w:link w:val="Heading2"/>
    <w:rsid w:val="007C1948"/>
    <w:rPr>
      <w:rFonts w:ascii="Arial" w:eastAsia="Times New Roman" w:hAnsi="Arial" w:cs="Arial"/>
      <w:b/>
      <w:bCs/>
      <w:iCs/>
    </w:rPr>
  </w:style>
  <w:style w:type="character" w:customStyle="1" w:styleId="Heading3Char">
    <w:name w:val="Heading 3 Char"/>
    <w:basedOn w:val="DefaultParagraphFont"/>
    <w:link w:val="Heading3"/>
    <w:rsid w:val="007C1948"/>
    <w:rPr>
      <w:rFonts w:ascii="Arial" w:eastAsia="Times New Roman" w:hAnsi="Arial" w:cs="Arial"/>
      <w:b/>
      <w:bCs/>
    </w:rPr>
  </w:style>
  <w:style w:type="paragraph" w:customStyle="1" w:styleId="BodyText1">
    <w:name w:val="Body Text1"/>
    <w:basedOn w:val="Normal"/>
    <w:rsid w:val="007C1948"/>
    <w:pPr>
      <w:autoSpaceDE w:val="0"/>
      <w:autoSpaceDN w:val="0"/>
      <w:adjustRightInd w:val="0"/>
      <w:spacing w:after="240" w:line="280" w:lineRule="exact"/>
      <w:jc w:val="both"/>
    </w:pPr>
    <w:rPr>
      <w:rFonts w:ascii="Arial" w:hAnsi="Arial" w:cs="Arial"/>
      <w:bCs/>
      <w:sz w:val="22"/>
      <w:szCs w:val="22"/>
    </w:rPr>
  </w:style>
  <w:style w:type="character" w:customStyle="1" w:styleId="apple-converted-space">
    <w:name w:val="apple-converted-space"/>
    <w:basedOn w:val="DefaultParagraphFont"/>
    <w:rsid w:val="00733EA1"/>
  </w:style>
  <w:style w:type="paragraph" w:styleId="ListParagraph">
    <w:name w:val="List Paragraph"/>
    <w:basedOn w:val="Normal"/>
    <w:uiPriority w:val="34"/>
    <w:qFormat/>
    <w:rsid w:val="003B03E7"/>
    <w:pPr>
      <w:ind w:left="720"/>
    </w:pPr>
    <w:rPr>
      <w:rFonts w:ascii="Calibri" w:eastAsiaTheme="minorHAnsi" w:hAnsi="Calibri"/>
      <w:sz w:val="22"/>
      <w:szCs w:val="22"/>
    </w:rPr>
  </w:style>
  <w:style w:type="paragraph" w:customStyle="1" w:styleId="References">
    <w:name w:val="References"/>
    <w:basedOn w:val="Normal"/>
    <w:rsid w:val="0089663F"/>
    <w:pPr>
      <w:spacing w:before="240" w:line="280" w:lineRule="exact"/>
      <w:ind w:left="720" w:hanging="720"/>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078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C1948"/>
    <w:pPr>
      <w:keepNext/>
      <w:numPr>
        <w:numId w:val="3"/>
      </w:numPr>
      <w:spacing w:before="240" w:after="60" w:line="280" w:lineRule="exact"/>
      <w:outlineLvl w:val="0"/>
    </w:pPr>
    <w:rPr>
      <w:rFonts w:ascii="Arial" w:hAnsi="Arial" w:cs="Arial"/>
      <w:b/>
      <w:bCs/>
      <w:caps/>
      <w:kern w:val="32"/>
      <w:sz w:val="22"/>
      <w:szCs w:val="22"/>
    </w:rPr>
  </w:style>
  <w:style w:type="paragraph" w:styleId="Heading2">
    <w:name w:val="heading 2"/>
    <w:basedOn w:val="Normal"/>
    <w:next w:val="Normal"/>
    <w:link w:val="Heading2Char"/>
    <w:qFormat/>
    <w:rsid w:val="007C1948"/>
    <w:pPr>
      <w:keepNext/>
      <w:numPr>
        <w:ilvl w:val="1"/>
        <w:numId w:val="3"/>
      </w:numPr>
      <w:spacing w:before="240" w:after="60" w:line="280" w:lineRule="exact"/>
      <w:outlineLvl w:val="1"/>
    </w:pPr>
    <w:rPr>
      <w:rFonts w:ascii="Arial" w:hAnsi="Arial" w:cs="Arial"/>
      <w:b/>
      <w:bCs/>
      <w:iCs/>
      <w:sz w:val="22"/>
      <w:szCs w:val="22"/>
    </w:rPr>
  </w:style>
  <w:style w:type="paragraph" w:styleId="Heading3">
    <w:name w:val="heading 3"/>
    <w:basedOn w:val="Normal"/>
    <w:next w:val="Normal"/>
    <w:link w:val="Heading3Char"/>
    <w:qFormat/>
    <w:rsid w:val="007C1948"/>
    <w:pPr>
      <w:keepNext/>
      <w:numPr>
        <w:ilvl w:val="2"/>
        <w:numId w:val="3"/>
      </w:numPr>
      <w:tabs>
        <w:tab w:val="clear" w:pos="990"/>
        <w:tab w:val="num" w:pos="720"/>
      </w:tabs>
      <w:spacing w:before="240" w:after="60" w:line="280" w:lineRule="exact"/>
      <w:ind w:left="0"/>
      <w:outlineLvl w:val="2"/>
    </w:pPr>
    <w:rPr>
      <w:rFonts w:ascii="Arial" w:hAnsi="Arial" w:cs="Arial"/>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PBodyText">
    <w:name w:val="DP Body Text"/>
    <w:rsid w:val="006B078D"/>
    <w:pPr>
      <w:spacing w:after="240" w:line="300" w:lineRule="auto"/>
    </w:pPr>
    <w:rPr>
      <w:rFonts w:ascii="Times New Roman" w:eastAsia="Times New Roman" w:hAnsi="Times New Roman" w:cs="Times New Roman"/>
      <w:noProof/>
      <w:sz w:val="24"/>
      <w:szCs w:val="20"/>
    </w:rPr>
  </w:style>
  <w:style w:type="paragraph" w:customStyle="1" w:styleId="DPTitle1">
    <w:name w:val="DP Title 1"/>
    <w:next w:val="DPBodyText"/>
    <w:rsid w:val="006B078D"/>
    <w:pPr>
      <w:keepNext/>
      <w:numPr>
        <w:numId w:val="1"/>
      </w:numPr>
      <w:pBdr>
        <w:bottom w:val="single" w:sz="24" w:space="1" w:color="auto"/>
      </w:pBdr>
      <w:spacing w:after="240" w:line="240" w:lineRule="auto"/>
      <w:outlineLvl w:val="0"/>
    </w:pPr>
    <w:rPr>
      <w:rFonts w:ascii="Arial" w:eastAsia="Times New Roman" w:hAnsi="Arial" w:cs="Times New Roman"/>
      <w:noProof/>
      <w:sz w:val="40"/>
      <w:szCs w:val="20"/>
    </w:rPr>
  </w:style>
  <w:style w:type="paragraph" w:customStyle="1" w:styleId="DPTitle2">
    <w:name w:val="DP Title 2"/>
    <w:next w:val="DPBodyText"/>
    <w:rsid w:val="006B078D"/>
    <w:pPr>
      <w:keepNext/>
      <w:numPr>
        <w:ilvl w:val="1"/>
        <w:numId w:val="1"/>
      </w:numPr>
      <w:spacing w:before="240" w:after="240" w:line="240" w:lineRule="auto"/>
      <w:outlineLvl w:val="1"/>
    </w:pPr>
    <w:rPr>
      <w:rFonts w:ascii="Arial" w:eastAsia="Times New Roman" w:hAnsi="Arial" w:cs="Times New Roman"/>
      <w:b/>
      <w:sz w:val="24"/>
      <w:szCs w:val="20"/>
    </w:rPr>
  </w:style>
  <w:style w:type="paragraph" w:customStyle="1" w:styleId="DPTitle3">
    <w:name w:val="DP Title 3"/>
    <w:next w:val="DPBodyText"/>
    <w:rsid w:val="006B078D"/>
    <w:pPr>
      <w:keepNext/>
      <w:numPr>
        <w:ilvl w:val="2"/>
        <w:numId w:val="1"/>
      </w:numPr>
      <w:tabs>
        <w:tab w:val="left" w:pos="792"/>
      </w:tabs>
      <w:spacing w:before="240" w:after="0" w:line="300" w:lineRule="auto"/>
      <w:outlineLvl w:val="2"/>
    </w:pPr>
    <w:rPr>
      <w:rFonts w:ascii="Arial" w:eastAsia="Times New Roman" w:hAnsi="Arial" w:cs="Times New Roman"/>
      <w:b/>
      <w:noProof/>
      <w:sz w:val="24"/>
      <w:szCs w:val="20"/>
    </w:rPr>
  </w:style>
  <w:style w:type="paragraph" w:customStyle="1" w:styleId="DPTitle4">
    <w:name w:val="DP Title 4"/>
    <w:next w:val="DPBodyText"/>
    <w:rsid w:val="006B078D"/>
    <w:pPr>
      <w:keepNext/>
      <w:numPr>
        <w:ilvl w:val="3"/>
        <w:numId w:val="1"/>
      </w:numPr>
      <w:tabs>
        <w:tab w:val="left" w:pos="792"/>
      </w:tabs>
      <w:spacing w:after="0" w:line="300" w:lineRule="auto"/>
      <w:outlineLvl w:val="3"/>
    </w:pPr>
    <w:rPr>
      <w:rFonts w:ascii="Arial" w:eastAsia="Times New Roman" w:hAnsi="Arial" w:cs="Times New Roman"/>
      <w:b/>
      <w:noProof/>
      <w:sz w:val="24"/>
      <w:szCs w:val="20"/>
    </w:rPr>
  </w:style>
  <w:style w:type="paragraph" w:customStyle="1" w:styleId="Default">
    <w:name w:val="Default"/>
    <w:rsid w:val="006B078D"/>
    <w:pPr>
      <w:autoSpaceDE w:val="0"/>
      <w:autoSpaceDN w:val="0"/>
      <w:adjustRightInd w:val="0"/>
      <w:spacing w:after="0" w:line="240" w:lineRule="auto"/>
    </w:pPr>
    <w:rPr>
      <w:rFonts w:ascii="EMIKEE+BookmanOldStyle" w:eastAsia="Times New Roman" w:hAnsi="EMIKEE+BookmanOldStyle" w:cs="EMIKEE+BookmanOldStyle"/>
      <w:color w:val="000000"/>
      <w:sz w:val="24"/>
      <w:szCs w:val="24"/>
    </w:rPr>
  </w:style>
  <w:style w:type="paragraph" w:styleId="Footer">
    <w:name w:val="footer"/>
    <w:basedOn w:val="Normal"/>
    <w:link w:val="FooterChar"/>
    <w:rsid w:val="006B078D"/>
    <w:pPr>
      <w:tabs>
        <w:tab w:val="center" w:pos="4320"/>
        <w:tab w:val="right" w:pos="8640"/>
      </w:tabs>
    </w:pPr>
  </w:style>
  <w:style w:type="character" w:customStyle="1" w:styleId="FooterChar">
    <w:name w:val="Footer Char"/>
    <w:basedOn w:val="DefaultParagraphFont"/>
    <w:link w:val="Footer"/>
    <w:uiPriority w:val="99"/>
    <w:rsid w:val="006B078D"/>
    <w:rPr>
      <w:rFonts w:ascii="Times New Roman" w:eastAsia="Times New Roman" w:hAnsi="Times New Roman" w:cs="Times New Roman"/>
      <w:sz w:val="24"/>
      <w:szCs w:val="24"/>
    </w:rPr>
  </w:style>
  <w:style w:type="character" w:styleId="Emphasis">
    <w:name w:val="Emphasis"/>
    <w:basedOn w:val="DefaultParagraphFont"/>
    <w:qFormat/>
    <w:rsid w:val="006B078D"/>
    <w:rPr>
      <w:i/>
      <w:iCs/>
    </w:rPr>
  </w:style>
  <w:style w:type="paragraph" w:styleId="BodyText">
    <w:name w:val="Body Text"/>
    <w:basedOn w:val="Normal"/>
    <w:link w:val="BodyTextChar"/>
    <w:rsid w:val="006B078D"/>
    <w:rPr>
      <w:rFonts w:ascii="Arial" w:hAnsi="Arial" w:cs="Arial"/>
      <w:color w:val="000080"/>
    </w:rPr>
  </w:style>
  <w:style w:type="character" w:customStyle="1" w:styleId="BodyTextChar">
    <w:name w:val="Body Text Char"/>
    <w:basedOn w:val="DefaultParagraphFont"/>
    <w:link w:val="BodyText"/>
    <w:rsid w:val="006B078D"/>
    <w:rPr>
      <w:rFonts w:ascii="Arial" w:eastAsia="Times New Roman" w:hAnsi="Arial" w:cs="Arial"/>
      <w:color w:val="000080"/>
      <w:sz w:val="24"/>
      <w:szCs w:val="24"/>
    </w:rPr>
  </w:style>
  <w:style w:type="paragraph" w:styleId="BodyText2">
    <w:name w:val="Body Text 2"/>
    <w:basedOn w:val="Normal"/>
    <w:link w:val="BodyText2Char"/>
    <w:rsid w:val="006B078D"/>
    <w:rPr>
      <w:rFonts w:ascii="Arial" w:hAnsi="Arial" w:cs="Arial"/>
      <w:color w:val="000080"/>
      <w:sz w:val="22"/>
      <w:szCs w:val="22"/>
    </w:rPr>
  </w:style>
  <w:style w:type="character" w:customStyle="1" w:styleId="BodyText2Char">
    <w:name w:val="Body Text 2 Char"/>
    <w:basedOn w:val="DefaultParagraphFont"/>
    <w:link w:val="BodyText2"/>
    <w:rsid w:val="006B078D"/>
    <w:rPr>
      <w:rFonts w:ascii="Arial" w:eastAsia="Times New Roman" w:hAnsi="Arial" w:cs="Arial"/>
      <w:color w:val="000080"/>
    </w:rPr>
  </w:style>
  <w:style w:type="paragraph" w:styleId="BodyText3">
    <w:name w:val="Body Text 3"/>
    <w:basedOn w:val="Normal"/>
    <w:link w:val="BodyText3Char"/>
    <w:rsid w:val="006B078D"/>
    <w:pPr>
      <w:jc w:val="both"/>
    </w:pPr>
    <w:rPr>
      <w:rFonts w:ascii="Arial" w:hAnsi="Arial" w:cs="Arial"/>
      <w:sz w:val="22"/>
      <w:szCs w:val="22"/>
    </w:rPr>
  </w:style>
  <w:style w:type="character" w:customStyle="1" w:styleId="BodyText3Char">
    <w:name w:val="Body Text 3 Char"/>
    <w:basedOn w:val="DefaultParagraphFont"/>
    <w:link w:val="BodyText3"/>
    <w:rsid w:val="006B078D"/>
    <w:rPr>
      <w:rFonts w:ascii="Arial" w:eastAsia="Times New Roman" w:hAnsi="Arial" w:cs="Arial"/>
    </w:rPr>
  </w:style>
  <w:style w:type="paragraph" w:styleId="Title">
    <w:name w:val="Title"/>
    <w:basedOn w:val="Normal"/>
    <w:link w:val="TitleChar"/>
    <w:qFormat/>
    <w:rsid w:val="006B078D"/>
    <w:pPr>
      <w:jc w:val="center"/>
    </w:pPr>
    <w:rPr>
      <w:rFonts w:ascii="Arial" w:hAnsi="Arial" w:cs="Arial"/>
      <w:b/>
      <w:sz w:val="48"/>
    </w:rPr>
  </w:style>
  <w:style w:type="character" w:customStyle="1" w:styleId="TitleChar">
    <w:name w:val="Title Char"/>
    <w:basedOn w:val="DefaultParagraphFont"/>
    <w:link w:val="Title"/>
    <w:rsid w:val="006B078D"/>
    <w:rPr>
      <w:rFonts w:ascii="Arial" w:eastAsia="Times New Roman" w:hAnsi="Arial" w:cs="Arial"/>
      <w:b/>
      <w:sz w:val="48"/>
      <w:szCs w:val="24"/>
    </w:rPr>
  </w:style>
  <w:style w:type="table" w:styleId="TableGrid">
    <w:name w:val="Table Grid"/>
    <w:basedOn w:val="TableNormal"/>
    <w:uiPriority w:val="59"/>
    <w:rsid w:val="00F42B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4511C"/>
    <w:rPr>
      <w:color w:val="0000FF" w:themeColor="hyperlink"/>
      <w:u w:val="single"/>
    </w:rPr>
  </w:style>
  <w:style w:type="paragraph" w:styleId="Header">
    <w:name w:val="header"/>
    <w:basedOn w:val="Normal"/>
    <w:link w:val="HeaderChar"/>
    <w:uiPriority w:val="99"/>
    <w:unhideWhenUsed/>
    <w:rsid w:val="00D70162"/>
    <w:pPr>
      <w:tabs>
        <w:tab w:val="center" w:pos="4680"/>
        <w:tab w:val="right" w:pos="9360"/>
      </w:tabs>
    </w:pPr>
  </w:style>
  <w:style w:type="character" w:customStyle="1" w:styleId="HeaderChar">
    <w:name w:val="Header Char"/>
    <w:basedOn w:val="DefaultParagraphFont"/>
    <w:link w:val="Header"/>
    <w:uiPriority w:val="99"/>
    <w:rsid w:val="00D70162"/>
    <w:rPr>
      <w:rFonts w:ascii="Times New Roman" w:eastAsia="Times New Roman" w:hAnsi="Times New Roman" w:cs="Times New Roman"/>
      <w:sz w:val="24"/>
      <w:szCs w:val="24"/>
    </w:rPr>
  </w:style>
  <w:style w:type="character" w:styleId="PageNumber">
    <w:name w:val="page number"/>
    <w:basedOn w:val="DefaultParagraphFont"/>
    <w:rsid w:val="004604FA"/>
  </w:style>
  <w:style w:type="paragraph" w:styleId="BalloonText">
    <w:name w:val="Balloon Text"/>
    <w:basedOn w:val="Normal"/>
    <w:link w:val="BalloonTextChar"/>
    <w:uiPriority w:val="99"/>
    <w:semiHidden/>
    <w:unhideWhenUsed/>
    <w:rsid w:val="004604FA"/>
    <w:rPr>
      <w:rFonts w:ascii="Tahoma" w:hAnsi="Tahoma" w:cs="Tahoma"/>
      <w:sz w:val="16"/>
      <w:szCs w:val="16"/>
    </w:rPr>
  </w:style>
  <w:style w:type="character" w:customStyle="1" w:styleId="BalloonTextChar">
    <w:name w:val="Balloon Text Char"/>
    <w:basedOn w:val="DefaultParagraphFont"/>
    <w:link w:val="BalloonText"/>
    <w:uiPriority w:val="99"/>
    <w:semiHidden/>
    <w:rsid w:val="004604FA"/>
    <w:rPr>
      <w:rFonts w:ascii="Tahoma" w:eastAsia="Times New Roman" w:hAnsi="Tahoma" w:cs="Tahoma"/>
      <w:sz w:val="16"/>
      <w:szCs w:val="16"/>
    </w:rPr>
  </w:style>
  <w:style w:type="paragraph" w:customStyle="1" w:styleId="41EAtext">
    <w:name w:val="41 EA text"/>
    <w:basedOn w:val="Normal"/>
    <w:link w:val="41EAtextChar"/>
    <w:rsid w:val="00A90661"/>
    <w:pPr>
      <w:spacing w:line="360" w:lineRule="auto"/>
      <w:jc w:val="both"/>
    </w:pPr>
    <w:rPr>
      <w:rFonts w:ascii="Arial" w:hAnsi="Arial" w:cs="Arial"/>
      <w:sz w:val="22"/>
      <w:szCs w:val="20"/>
    </w:rPr>
  </w:style>
  <w:style w:type="character" w:customStyle="1" w:styleId="41EAtextChar">
    <w:name w:val="41 EA text Char"/>
    <w:basedOn w:val="DefaultParagraphFont"/>
    <w:link w:val="41EAtext"/>
    <w:rsid w:val="00A90661"/>
    <w:rPr>
      <w:rFonts w:ascii="Arial" w:eastAsia="Times New Roman" w:hAnsi="Arial" w:cs="Arial"/>
      <w:szCs w:val="20"/>
    </w:rPr>
  </w:style>
  <w:style w:type="character" w:customStyle="1" w:styleId="Heading1Char">
    <w:name w:val="Heading 1 Char"/>
    <w:basedOn w:val="DefaultParagraphFont"/>
    <w:link w:val="Heading1"/>
    <w:rsid w:val="007C1948"/>
    <w:rPr>
      <w:rFonts w:ascii="Arial" w:eastAsia="Times New Roman" w:hAnsi="Arial" w:cs="Arial"/>
      <w:b/>
      <w:bCs/>
      <w:caps/>
      <w:kern w:val="32"/>
    </w:rPr>
  </w:style>
  <w:style w:type="character" w:customStyle="1" w:styleId="Heading2Char">
    <w:name w:val="Heading 2 Char"/>
    <w:basedOn w:val="DefaultParagraphFont"/>
    <w:link w:val="Heading2"/>
    <w:rsid w:val="007C1948"/>
    <w:rPr>
      <w:rFonts w:ascii="Arial" w:eastAsia="Times New Roman" w:hAnsi="Arial" w:cs="Arial"/>
      <w:b/>
      <w:bCs/>
      <w:iCs/>
    </w:rPr>
  </w:style>
  <w:style w:type="character" w:customStyle="1" w:styleId="Heading3Char">
    <w:name w:val="Heading 3 Char"/>
    <w:basedOn w:val="DefaultParagraphFont"/>
    <w:link w:val="Heading3"/>
    <w:rsid w:val="007C1948"/>
    <w:rPr>
      <w:rFonts w:ascii="Arial" w:eastAsia="Times New Roman" w:hAnsi="Arial" w:cs="Arial"/>
      <w:b/>
      <w:bCs/>
    </w:rPr>
  </w:style>
  <w:style w:type="paragraph" w:customStyle="1" w:styleId="BodyText1">
    <w:name w:val="Body Text1"/>
    <w:basedOn w:val="Normal"/>
    <w:rsid w:val="007C1948"/>
    <w:pPr>
      <w:autoSpaceDE w:val="0"/>
      <w:autoSpaceDN w:val="0"/>
      <w:adjustRightInd w:val="0"/>
      <w:spacing w:after="240" w:line="280" w:lineRule="exact"/>
      <w:jc w:val="both"/>
    </w:pPr>
    <w:rPr>
      <w:rFonts w:ascii="Arial" w:hAnsi="Arial" w:cs="Arial"/>
      <w:bCs/>
      <w:sz w:val="22"/>
      <w:szCs w:val="22"/>
    </w:rPr>
  </w:style>
  <w:style w:type="character" w:customStyle="1" w:styleId="apple-converted-space">
    <w:name w:val="apple-converted-space"/>
    <w:basedOn w:val="DefaultParagraphFont"/>
    <w:rsid w:val="00733EA1"/>
  </w:style>
  <w:style w:type="paragraph" w:styleId="ListParagraph">
    <w:name w:val="List Paragraph"/>
    <w:basedOn w:val="Normal"/>
    <w:uiPriority w:val="34"/>
    <w:qFormat/>
    <w:rsid w:val="003B03E7"/>
    <w:pPr>
      <w:ind w:left="720"/>
    </w:pPr>
    <w:rPr>
      <w:rFonts w:ascii="Calibri" w:eastAsiaTheme="minorHAnsi" w:hAnsi="Calibri"/>
      <w:sz w:val="22"/>
      <w:szCs w:val="22"/>
    </w:rPr>
  </w:style>
  <w:style w:type="paragraph" w:customStyle="1" w:styleId="References">
    <w:name w:val="References"/>
    <w:basedOn w:val="Normal"/>
    <w:rsid w:val="0089663F"/>
    <w:pPr>
      <w:spacing w:before="240" w:line="280" w:lineRule="exact"/>
      <w:ind w:left="720" w:hanging="720"/>
    </w:pPr>
    <w:rPr>
      <w:rFonts w:ascii="Arial" w:hAnsi="Arial" w:cs="Arial"/>
      <w:sz w:val="22"/>
      <w:szCs w:val="22"/>
    </w:rPr>
  </w:style>
</w:styles>
</file>

<file path=word/webSettings.xml><?xml version="1.0" encoding="utf-8"?>
<w:webSettings xmlns:r="http://schemas.openxmlformats.org/officeDocument/2006/relationships" xmlns:w="http://schemas.openxmlformats.org/wordprocessingml/2006/main">
  <w:divs>
    <w:div w:id="127086970">
      <w:bodyDiv w:val="1"/>
      <w:marLeft w:val="0"/>
      <w:marRight w:val="0"/>
      <w:marTop w:val="0"/>
      <w:marBottom w:val="0"/>
      <w:divBdr>
        <w:top w:val="none" w:sz="0" w:space="0" w:color="auto"/>
        <w:left w:val="none" w:sz="0" w:space="0" w:color="auto"/>
        <w:bottom w:val="none" w:sz="0" w:space="0" w:color="auto"/>
        <w:right w:val="none" w:sz="0" w:space="0" w:color="auto"/>
      </w:divBdr>
    </w:div>
    <w:div w:id="1154758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5049EF-D038-4B29-BA9D-5C511823E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4997</Words>
  <Characters>28486</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SCDOT</Company>
  <LinksUpToDate>false</LinksUpToDate>
  <CharactersWithSpaces>33417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OconnorSL</dc:creator>
  <cp:lastModifiedBy>ballou</cp:lastModifiedBy>
  <cp:revision>2</cp:revision>
  <cp:lastPrinted>2013-04-16T20:13:00Z</cp:lastPrinted>
  <dcterms:created xsi:type="dcterms:W3CDTF">2013-05-02T18:04:00Z</dcterms:created>
  <dcterms:modified xsi:type="dcterms:W3CDTF">2013-05-02T18:04:00Z</dcterms:modified>
</cp:coreProperties>
</file>