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B033D" w14:textId="77777777" w:rsidR="004F09D0" w:rsidRDefault="004F09D0" w:rsidP="00ED7503">
      <w:pPr>
        <w:spacing w:after="0" w:line="240" w:lineRule="auto"/>
        <w:jc w:val="center"/>
        <w:rPr>
          <w:color w:val="000000"/>
          <w:sz w:val="40"/>
          <w:szCs w:val="40"/>
        </w:rPr>
      </w:pPr>
    </w:p>
    <w:p w14:paraId="7828307F" w14:textId="77777777" w:rsidR="00ED7503" w:rsidRPr="00ED7503" w:rsidRDefault="00ED7503" w:rsidP="00ED7503">
      <w:pPr>
        <w:spacing w:after="0" w:line="240" w:lineRule="auto"/>
        <w:jc w:val="center"/>
        <w:rPr>
          <w:color w:val="000000"/>
          <w:sz w:val="40"/>
          <w:szCs w:val="40"/>
        </w:rPr>
      </w:pPr>
      <w:r w:rsidRPr="00ED7503">
        <w:rPr>
          <w:color w:val="000000"/>
          <w:sz w:val="40"/>
          <w:szCs w:val="40"/>
        </w:rPr>
        <w:t>CSX Transportation, Inc.</w:t>
      </w:r>
    </w:p>
    <w:p w14:paraId="38D96336" w14:textId="77777777" w:rsidR="006F7D26" w:rsidRDefault="005E6ADE" w:rsidP="008C6A3B">
      <w:pPr>
        <w:spacing w:after="0"/>
        <w:jc w:val="center"/>
        <w:rPr>
          <w:color w:val="000000"/>
        </w:rPr>
      </w:pPr>
      <w:r>
        <w:rPr>
          <w:color w:val="000000"/>
        </w:rPr>
        <w:t xml:space="preserve">Request for Railroad Engineering Requirements for Inclusion into Design-build Project Bid Package for Proposed </w:t>
      </w:r>
      <w:r w:rsidR="008A6A32">
        <w:rPr>
          <w:color w:val="000000"/>
        </w:rPr>
        <w:t xml:space="preserve">Port Access Roads </w:t>
      </w:r>
      <w:r>
        <w:rPr>
          <w:color w:val="000000"/>
        </w:rPr>
        <w:t xml:space="preserve">in </w:t>
      </w:r>
      <w:r w:rsidR="008A6A32">
        <w:rPr>
          <w:color w:val="000000"/>
        </w:rPr>
        <w:t>Charleston</w:t>
      </w:r>
      <w:r w:rsidR="000A56C1">
        <w:rPr>
          <w:color w:val="000000"/>
        </w:rPr>
        <w:t xml:space="preserve">, </w:t>
      </w:r>
      <w:r w:rsidR="008A6A32">
        <w:rPr>
          <w:color w:val="000000"/>
        </w:rPr>
        <w:t>Charleston</w:t>
      </w:r>
      <w:r w:rsidR="005A1276">
        <w:rPr>
          <w:color w:val="000000"/>
        </w:rPr>
        <w:t xml:space="preserve"> County, SC at </w:t>
      </w:r>
      <w:r w:rsidR="000A21C8">
        <w:rPr>
          <w:color w:val="000000"/>
        </w:rPr>
        <w:t xml:space="preserve">Eight </w:t>
      </w:r>
      <w:r w:rsidR="000A21C8" w:rsidRPr="00F3734D">
        <w:rPr>
          <w:color w:val="000000"/>
        </w:rPr>
        <w:t xml:space="preserve">(8) </w:t>
      </w:r>
      <w:r w:rsidR="005A1276" w:rsidRPr="00F3734D">
        <w:rPr>
          <w:color w:val="000000"/>
        </w:rPr>
        <w:t>L</w:t>
      </w:r>
      <w:r w:rsidR="000A21C8" w:rsidRPr="00F3734D">
        <w:rPr>
          <w:color w:val="000000"/>
        </w:rPr>
        <w:t>ocations</w:t>
      </w:r>
      <w:r w:rsidR="006F7D26">
        <w:rPr>
          <w:color w:val="000000"/>
        </w:rPr>
        <w:t xml:space="preserve">, </w:t>
      </w:r>
    </w:p>
    <w:p w14:paraId="06BFD7D3" w14:textId="77777777" w:rsidR="00946A7F" w:rsidRDefault="00946A7F" w:rsidP="008C6A3B">
      <w:pPr>
        <w:spacing w:after="0"/>
        <w:jc w:val="center"/>
        <w:rPr>
          <w:color w:val="000000"/>
        </w:rPr>
      </w:pPr>
    </w:p>
    <w:p w14:paraId="08C77EE4" w14:textId="77777777" w:rsidR="00B570D5" w:rsidRDefault="00B570D5" w:rsidP="008C6A3B">
      <w:pPr>
        <w:spacing w:after="0"/>
        <w:jc w:val="center"/>
        <w:rPr>
          <w:color w:val="000000"/>
        </w:rPr>
      </w:pPr>
      <w:r>
        <w:rPr>
          <w:color w:val="000000"/>
        </w:rPr>
        <w:t>Described as:</w:t>
      </w:r>
      <w:r w:rsidR="000A21C8">
        <w:rPr>
          <w:color w:val="000000"/>
        </w:rPr>
        <w:t xml:space="preserve">  </w:t>
      </w:r>
    </w:p>
    <w:p w14:paraId="685B9E02" w14:textId="77777777" w:rsidR="00B570D5" w:rsidRDefault="00B570D5" w:rsidP="00400BF2">
      <w:pPr>
        <w:spacing w:after="0"/>
        <w:rPr>
          <w:color w:val="000000"/>
        </w:rPr>
      </w:pPr>
      <w:r w:rsidRPr="00656A45">
        <w:rPr>
          <w:color w:val="000000"/>
        </w:rPr>
        <w:t>Site 1</w:t>
      </w:r>
      <w:r w:rsidR="00F56D2B">
        <w:rPr>
          <w:color w:val="000000"/>
        </w:rPr>
        <w:t xml:space="preserve"> </w:t>
      </w:r>
      <w:r w:rsidRPr="00656A45">
        <w:rPr>
          <w:color w:val="000000"/>
        </w:rPr>
        <w:t>-</w:t>
      </w:r>
      <w:r w:rsidR="00F56D2B">
        <w:rPr>
          <w:color w:val="000000"/>
        </w:rPr>
        <w:t xml:space="preserve"> </w:t>
      </w:r>
      <w:r w:rsidR="00400BF2">
        <w:rPr>
          <w:color w:val="000000"/>
        </w:rPr>
        <w:t>US 78/52 Bridge Replacement at CSX Railroad Milepost A</w:t>
      </w:r>
      <w:r w:rsidR="00F42DBD" w:rsidRPr="00656A45">
        <w:rPr>
          <w:color w:val="000000"/>
        </w:rPr>
        <w:noBreakHyphen/>
        <w:t>388.57</w:t>
      </w:r>
      <w:r w:rsidR="00050514" w:rsidRPr="00656A45">
        <w:rPr>
          <w:color w:val="000000"/>
        </w:rPr>
        <w:t xml:space="preserve"> </w:t>
      </w:r>
      <w:r w:rsidR="005C1B2C">
        <w:rPr>
          <w:color w:val="000000"/>
        </w:rPr>
        <w:t>(industry track)</w:t>
      </w:r>
    </w:p>
    <w:p w14:paraId="1DC9A0E0" w14:textId="77777777" w:rsidR="005C1B2C" w:rsidRDefault="005C1B2C" w:rsidP="00400BF2">
      <w:pPr>
        <w:spacing w:after="0"/>
        <w:rPr>
          <w:color w:val="000000"/>
        </w:rPr>
      </w:pPr>
      <w:r>
        <w:rPr>
          <w:color w:val="000000"/>
        </w:rPr>
        <w:t xml:space="preserve">Site 2 </w:t>
      </w:r>
      <w:r w:rsidRPr="00656A45">
        <w:rPr>
          <w:color w:val="000000"/>
        </w:rPr>
        <w:t>-</w:t>
      </w:r>
      <w:r>
        <w:rPr>
          <w:color w:val="000000"/>
        </w:rPr>
        <w:t xml:space="preserve"> </w:t>
      </w:r>
      <w:r w:rsidR="00400BF2">
        <w:rPr>
          <w:color w:val="000000"/>
        </w:rPr>
        <w:t xml:space="preserve">US 78/52 Bridge Removal at CSX Railroad Milepost Milepost </w:t>
      </w:r>
      <w:r w:rsidRPr="00656A45">
        <w:rPr>
          <w:color w:val="000000"/>
        </w:rPr>
        <w:t>A</w:t>
      </w:r>
      <w:r w:rsidRPr="00656A45">
        <w:rPr>
          <w:color w:val="000000"/>
        </w:rPr>
        <w:noBreakHyphen/>
        <w:t xml:space="preserve">388.57 </w:t>
      </w:r>
      <w:r>
        <w:rPr>
          <w:color w:val="000000"/>
        </w:rPr>
        <w:t>(industry track)</w:t>
      </w:r>
    </w:p>
    <w:p w14:paraId="5B2D654D" w14:textId="77777777" w:rsidR="005C1B2C" w:rsidRDefault="005C1B2C" w:rsidP="00400BF2">
      <w:pPr>
        <w:spacing w:after="0"/>
        <w:rPr>
          <w:color w:val="000000"/>
        </w:rPr>
      </w:pPr>
      <w:r>
        <w:rPr>
          <w:color w:val="000000"/>
        </w:rPr>
        <w:t xml:space="preserve">Site 3 </w:t>
      </w:r>
      <w:r w:rsidRPr="00656A45">
        <w:rPr>
          <w:color w:val="000000"/>
        </w:rPr>
        <w:t>-</w:t>
      </w:r>
      <w:r>
        <w:rPr>
          <w:color w:val="000000"/>
        </w:rPr>
        <w:t xml:space="preserve"> </w:t>
      </w:r>
      <w:r w:rsidR="00400BF2">
        <w:rPr>
          <w:color w:val="000000"/>
        </w:rPr>
        <w:t xml:space="preserve">New Flyover at CSX Railroad Milepost </w:t>
      </w:r>
      <w:r w:rsidRPr="00656A45">
        <w:rPr>
          <w:color w:val="000000"/>
        </w:rPr>
        <w:t>A</w:t>
      </w:r>
      <w:r w:rsidRPr="00656A45">
        <w:rPr>
          <w:color w:val="000000"/>
        </w:rPr>
        <w:noBreakHyphen/>
        <w:t xml:space="preserve">388.57 </w:t>
      </w:r>
      <w:r>
        <w:rPr>
          <w:color w:val="000000"/>
        </w:rPr>
        <w:t>(industry track)</w:t>
      </w:r>
    </w:p>
    <w:p w14:paraId="77941017" w14:textId="77777777" w:rsidR="00B570D5" w:rsidRDefault="00400BF2" w:rsidP="00400BF2">
      <w:pPr>
        <w:spacing w:after="0"/>
        <w:rPr>
          <w:color w:val="000000"/>
        </w:rPr>
      </w:pPr>
      <w:r>
        <w:rPr>
          <w:color w:val="000000"/>
        </w:rPr>
        <w:t>Site 4</w:t>
      </w:r>
      <w:r w:rsidR="00F56D2B">
        <w:rPr>
          <w:color w:val="000000"/>
        </w:rPr>
        <w:t xml:space="preserve"> -</w:t>
      </w:r>
      <w:r w:rsidR="00F42DBD">
        <w:rPr>
          <w:color w:val="000000"/>
        </w:rPr>
        <w:t xml:space="preserve"> </w:t>
      </w:r>
      <w:r w:rsidR="00B570D5">
        <w:rPr>
          <w:color w:val="000000"/>
        </w:rPr>
        <w:t>US 78/52 Bridge Replacement</w:t>
      </w:r>
      <w:r w:rsidR="00EA2115">
        <w:rPr>
          <w:color w:val="000000"/>
        </w:rPr>
        <w:t xml:space="preserve"> at CSX Railroad Milepost </w:t>
      </w:r>
      <w:r w:rsidR="007E7778">
        <w:rPr>
          <w:color w:val="000000"/>
        </w:rPr>
        <w:t>ACN</w:t>
      </w:r>
      <w:r w:rsidR="004D3C2D">
        <w:rPr>
          <w:color w:val="000000"/>
        </w:rPr>
        <w:noBreakHyphen/>
      </w:r>
      <w:r w:rsidR="007E7778">
        <w:rPr>
          <w:color w:val="000000"/>
        </w:rPr>
        <w:t xml:space="preserve">391.26, </w:t>
      </w:r>
      <w:r w:rsidR="00EA2115">
        <w:rPr>
          <w:color w:val="000000"/>
        </w:rPr>
        <w:t xml:space="preserve">USDOT </w:t>
      </w:r>
      <w:r w:rsidR="006C198A">
        <w:rPr>
          <w:color w:val="000000"/>
        </w:rPr>
        <w:t>Crossing 631994L</w:t>
      </w:r>
    </w:p>
    <w:p w14:paraId="063A2963" w14:textId="77777777" w:rsidR="00EA2115" w:rsidRDefault="00400BF2" w:rsidP="00400BF2">
      <w:pPr>
        <w:spacing w:after="0"/>
        <w:rPr>
          <w:color w:val="000000"/>
        </w:rPr>
      </w:pPr>
      <w:r>
        <w:rPr>
          <w:color w:val="000000"/>
        </w:rPr>
        <w:t>Site 5</w:t>
      </w:r>
      <w:r w:rsidR="00F56D2B">
        <w:rPr>
          <w:color w:val="000000"/>
        </w:rPr>
        <w:t xml:space="preserve"> </w:t>
      </w:r>
      <w:r w:rsidR="00EA2115">
        <w:rPr>
          <w:color w:val="000000"/>
        </w:rPr>
        <w:t xml:space="preserve">- US 78/52 Bridge Removal at CSX Railroad Milepost </w:t>
      </w:r>
      <w:r w:rsidR="007E7778">
        <w:rPr>
          <w:color w:val="000000"/>
        </w:rPr>
        <w:t>ACN</w:t>
      </w:r>
      <w:r w:rsidR="004D3C2D">
        <w:rPr>
          <w:color w:val="000000"/>
        </w:rPr>
        <w:noBreakHyphen/>
      </w:r>
      <w:r w:rsidR="007E7778">
        <w:rPr>
          <w:color w:val="000000"/>
        </w:rPr>
        <w:t xml:space="preserve">391.47, </w:t>
      </w:r>
      <w:r w:rsidR="006C198A">
        <w:rPr>
          <w:color w:val="000000"/>
        </w:rPr>
        <w:t>USDOT Crossing 631995T</w:t>
      </w:r>
    </w:p>
    <w:p w14:paraId="00526527" w14:textId="77777777" w:rsidR="00EA2115" w:rsidRDefault="00400BF2" w:rsidP="00400BF2">
      <w:pPr>
        <w:spacing w:after="0"/>
        <w:rPr>
          <w:color w:val="000000"/>
        </w:rPr>
      </w:pPr>
      <w:r>
        <w:rPr>
          <w:color w:val="000000"/>
        </w:rPr>
        <w:t>Site 6</w:t>
      </w:r>
      <w:r w:rsidR="00F56D2B">
        <w:rPr>
          <w:color w:val="000000"/>
        </w:rPr>
        <w:t xml:space="preserve"> </w:t>
      </w:r>
      <w:r w:rsidR="00EA2115">
        <w:rPr>
          <w:color w:val="000000"/>
        </w:rPr>
        <w:t xml:space="preserve">- New Flyover at CSX Railroad Milepost </w:t>
      </w:r>
      <w:r w:rsidR="004D3C2D">
        <w:rPr>
          <w:color w:val="000000"/>
        </w:rPr>
        <w:t>ACN</w:t>
      </w:r>
      <w:r w:rsidR="007E7778">
        <w:rPr>
          <w:color w:val="000000"/>
        </w:rPr>
        <w:noBreakHyphen/>
        <w:t xml:space="preserve">391.6, </w:t>
      </w:r>
    </w:p>
    <w:p w14:paraId="73FF46C2" w14:textId="77777777" w:rsidR="00EA2115" w:rsidRDefault="00400BF2" w:rsidP="00400BF2">
      <w:pPr>
        <w:spacing w:after="0"/>
        <w:rPr>
          <w:color w:val="000000"/>
        </w:rPr>
      </w:pPr>
      <w:r>
        <w:rPr>
          <w:color w:val="000000"/>
        </w:rPr>
        <w:t>Site 7</w:t>
      </w:r>
      <w:r w:rsidR="00F56D2B">
        <w:rPr>
          <w:color w:val="000000"/>
        </w:rPr>
        <w:t xml:space="preserve"> </w:t>
      </w:r>
      <w:r w:rsidR="00EA2115">
        <w:rPr>
          <w:color w:val="000000"/>
        </w:rPr>
        <w:t xml:space="preserve">- New Bridge at CSX Railroad Milepost </w:t>
      </w:r>
      <w:r w:rsidR="00066B95">
        <w:rPr>
          <w:color w:val="000000"/>
        </w:rPr>
        <w:t>SH</w:t>
      </w:r>
      <w:r w:rsidR="00066B95">
        <w:rPr>
          <w:color w:val="000000"/>
        </w:rPr>
        <w:noBreakHyphen/>
        <w:t>418.3 (Cooper Yard)</w:t>
      </w:r>
    </w:p>
    <w:p w14:paraId="234A6628" w14:textId="77777777" w:rsidR="00EA2115" w:rsidRDefault="00400BF2" w:rsidP="00400BF2">
      <w:pPr>
        <w:spacing w:after="0"/>
        <w:rPr>
          <w:color w:val="000000"/>
        </w:rPr>
      </w:pPr>
      <w:r>
        <w:rPr>
          <w:color w:val="000000"/>
        </w:rPr>
        <w:t>Site 8</w:t>
      </w:r>
      <w:r w:rsidR="00F56D2B">
        <w:rPr>
          <w:color w:val="000000"/>
        </w:rPr>
        <w:t xml:space="preserve"> </w:t>
      </w:r>
      <w:r w:rsidR="00EA2115">
        <w:rPr>
          <w:color w:val="000000"/>
        </w:rPr>
        <w:t>- New Bridge at Stromboli Ave., CSX Railroad Milepost</w:t>
      </w:r>
      <w:r w:rsidR="007E1B00">
        <w:rPr>
          <w:color w:val="000000"/>
        </w:rPr>
        <w:t xml:space="preserve"> </w:t>
      </w:r>
      <w:r w:rsidR="000A21C8">
        <w:rPr>
          <w:color w:val="000000"/>
        </w:rPr>
        <w:t>SH</w:t>
      </w:r>
      <w:r w:rsidR="000A21C8">
        <w:rPr>
          <w:color w:val="000000"/>
        </w:rPr>
        <w:noBreakHyphen/>
      </w:r>
      <w:r w:rsidR="008A6A32">
        <w:rPr>
          <w:color w:val="000000"/>
        </w:rPr>
        <w:t>417.8</w:t>
      </w:r>
      <w:r w:rsidR="005E6ADE">
        <w:rPr>
          <w:color w:val="000000"/>
        </w:rPr>
        <w:t xml:space="preserve">, </w:t>
      </w:r>
      <w:r w:rsidR="008D3068">
        <w:rPr>
          <w:color w:val="000000"/>
        </w:rPr>
        <w:t>USDOT Crossing 632172D</w:t>
      </w:r>
    </w:p>
    <w:p w14:paraId="783DE11F" w14:textId="77777777" w:rsidR="00946A7F" w:rsidRDefault="00946A7F" w:rsidP="008C6A3B">
      <w:pPr>
        <w:spacing w:after="0"/>
        <w:jc w:val="center"/>
        <w:rPr>
          <w:color w:val="000000"/>
        </w:rPr>
      </w:pPr>
    </w:p>
    <w:p w14:paraId="78F2653C" w14:textId="77777777" w:rsidR="005E6ADE" w:rsidRDefault="008A6A32" w:rsidP="008C6A3B">
      <w:pPr>
        <w:spacing w:after="0"/>
        <w:jc w:val="center"/>
        <w:rPr>
          <w:color w:val="000000"/>
        </w:rPr>
      </w:pPr>
      <w:r>
        <w:rPr>
          <w:color w:val="000000"/>
        </w:rPr>
        <w:t>CSX</w:t>
      </w:r>
      <w:r w:rsidR="00656A45">
        <w:rPr>
          <w:color w:val="000000"/>
        </w:rPr>
        <w:t xml:space="preserve"> </w:t>
      </w:r>
      <w:r>
        <w:rPr>
          <w:color w:val="000000"/>
        </w:rPr>
        <w:t>T</w:t>
      </w:r>
      <w:r w:rsidR="004776D4">
        <w:rPr>
          <w:color w:val="000000"/>
        </w:rPr>
        <w:t>ransportations Project File:</w:t>
      </w:r>
      <w:r>
        <w:rPr>
          <w:color w:val="000000"/>
        </w:rPr>
        <w:t xml:space="preserve"> </w:t>
      </w:r>
      <w:r w:rsidRPr="009B6F2A">
        <w:rPr>
          <w:b/>
          <w:color w:val="000000"/>
          <w:u w:val="single"/>
        </w:rPr>
        <w:t>OP No. SC0319</w:t>
      </w:r>
    </w:p>
    <w:p w14:paraId="06229C1F" w14:textId="77777777" w:rsidR="00F514CF" w:rsidRDefault="00F514CF" w:rsidP="008C6A3B">
      <w:pPr>
        <w:spacing w:after="0"/>
        <w:jc w:val="center"/>
        <w:rPr>
          <w:color w:val="000000"/>
        </w:rPr>
      </w:pPr>
    </w:p>
    <w:p w14:paraId="78CC0555" w14:textId="77777777" w:rsidR="00F514CF" w:rsidRDefault="00F514CF" w:rsidP="00656A45">
      <w:pPr>
        <w:spacing w:after="0"/>
        <w:rPr>
          <w:color w:val="000000"/>
        </w:rPr>
      </w:pPr>
      <w:r>
        <w:rPr>
          <w:color w:val="000000"/>
        </w:rPr>
        <w:t>Railroad requirements are provided to assist bidders and are based on CSX Transportation’s understanding of the project described above.  Requirements for these locations are included; however, upon receiving plan submittals, CSX Transportation will provide a complete list of project specific requirements.  CS</w:t>
      </w:r>
      <w:r w:rsidR="00CC176F">
        <w:rPr>
          <w:color w:val="000000"/>
        </w:rPr>
        <w:t>X</w:t>
      </w:r>
      <w:r>
        <w:rPr>
          <w:color w:val="000000"/>
        </w:rPr>
        <w:t xml:space="preserve"> Transportation is hereinafter referred to as “CSXT”.  South Carolina Department of Transportation is hereinafter referred to as “SCDOT”. Successful Design Build Team is hereinafter referred to as “Desi</w:t>
      </w:r>
      <w:r w:rsidR="004C550A">
        <w:rPr>
          <w:color w:val="000000"/>
        </w:rPr>
        <w:t>gn Build Team” or “Contractor”.</w:t>
      </w:r>
    </w:p>
    <w:p w14:paraId="45F5974C" w14:textId="77777777" w:rsidR="005E6ADE" w:rsidRDefault="00CC176F" w:rsidP="005E6ADE">
      <w:pPr>
        <w:spacing w:before="120" w:after="120"/>
        <w:rPr>
          <w:color w:val="000000"/>
        </w:rPr>
      </w:pPr>
      <w:r>
        <w:rPr>
          <w:color w:val="000000"/>
        </w:rPr>
        <w:t>A site investigation was performed on June 2, 2015, that included a</w:t>
      </w:r>
      <w:r w:rsidR="00F514CF">
        <w:rPr>
          <w:color w:val="000000"/>
        </w:rPr>
        <w:t xml:space="preserve">ll </w:t>
      </w:r>
      <w:r>
        <w:rPr>
          <w:color w:val="000000"/>
        </w:rPr>
        <w:t>locations stated above. T</w:t>
      </w:r>
      <w:r w:rsidR="00F514CF">
        <w:rPr>
          <w:color w:val="000000"/>
        </w:rPr>
        <w:t xml:space="preserve">he attached map </w:t>
      </w:r>
      <w:r>
        <w:rPr>
          <w:color w:val="000000"/>
        </w:rPr>
        <w:t>dep</w:t>
      </w:r>
      <w:r w:rsidR="00664146">
        <w:rPr>
          <w:color w:val="000000"/>
        </w:rPr>
        <w:t>i</w:t>
      </w:r>
      <w:r>
        <w:rPr>
          <w:color w:val="000000"/>
        </w:rPr>
        <w:t xml:space="preserve">cts </w:t>
      </w:r>
      <w:r w:rsidR="00664146">
        <w:rPr>
          <w:color w:val="000000"/>
        </w:rPr>
        <w:t>those locations</w:t>
      </w:r>
      <w:r w:rsidR="007D5BCD">
        <w:rPr>
          <w:color w:val="000000"/>
        </w:rPr>
        <w:t>; and herein referenced</w:t>
      </w:r>
      <w:r w:rsidR="009B6F2A">
        <w:rPr>
          <w:color w:val="000000"/>
        </w:rPr>
        <w:t xml:space="preserve"> as:</w:t>
      </w:r>
      <w:r w:rsidR="00636BC3" w:rsidRPr="009B6F2A">
        <w:rPr>
          <w:color w:val="000000"/>
        </w:rPr>
        <w:t xml:space="preserve"> Site 1, Site 2, Site 3, Site 4, Site 5, Site 6, </w:t>
      </w:r>
      <w:r w:rsidR="0045205C">
        <w:rPr>
          <w:color w:val="000000"/>
        </w:rPr>
        <w:t>Site 7, Site 8</w:t>
      </w:r>
      <w:r w:rsidR="00636BC3" w:rsidRPr="009B6F2A">
        <w:rPr>
          <w:color w:val="000000"/>
        </w:rPr>
        <w:t>.</w:t>
      </w:r>
      <w:r w:rsidR="009A1BD5" w:rsidRPr="009B6F2A">
        <w:rPr>
          <w:color w:val="000000"/>
        </w:rPr>
        <w:t xml:space="preserve"> </w:t>
      </w:r>
      <w:r w:rsidR="00E50EC4">
        <w:rPr>
          <w:color w:val="000000"/>
        </w:rPr>
        <w:t>The</w:t>
      </w:r>
      <w:r w:rsidR="000A56C1" w:rsidRPr="000A56C1">
        <w:rPr>
          <w:color w:val="000000"/>
        </w:rPr>
        <w:t xml:space="preserve"> </w:t>
      </w:r>
      <w:r w:rsidR="005E6ADE" w:rsidRPr="00A32D38">
        <w:rPr>
          <w:color w:val="000000"/>
          <w:u w:val="single"/>
        </w:rPr>
        <w:t xml:space="preserve">Request for Railroad Engineering Requirements for Inclusion into </w:t>
      </w:r>
      <w:r w:rsidR="005E6ADE">
        <w:rPr>
          <w:color w:val="000000"/>
          <w:u w:val="single"/>
        </w:rPr>
        <w:t>Design-build</w:t>
      </w:r>
      <w:r w:rsidR="005E6ADE" w:rsidRPr="00A32D38">
        <w:rPr>
          <w:color w:val="000000"/>
          <w:u w:val="single"/>
        </w:rPr>
        <w:t xml:space="preserve"> Project </w:t>
      </w:r>
      <w:r w:rsidR="005E6ADE">
        <w:rPr>
          <w:color w:val="000000"/>
          <w:u w:val="single"/>
        </w:rPr>
        <w:t>Bid</w:t>
      </w:r>
      <w:r w:rsidR="005E6ADE" w:rsidRPr="00A32D38">
        <w:rPr>
          <w:color w:val="000000"/>
          <w:u w:val="single"/>
        </w:rPr>
        <w:t xml:space="preserve"> Package</w:t>
      </w:r>
      <w:r w:rsidR="005E6ADE">
        <w:rPr>
          <w:color w:val="000000"/>
        </w:rPr>
        <w:t xml:space="preserve"> Agreement </w:t>
      </w:r>
      <w:r w:rsidR="00E50EC4">
        <w:rPr>
          <w:color w:val="000000"/>
        </w:rPr>
        <w:t xml:space="preserve">date </w:t>
      </w:r>
      <w:r w:rsidR="004776D4">
        <w:rPr>
          <w:color w:val="000000"/>
        </w:rPr>
        <w:t>M</w:t>
      </w:r>
      <w:r w:rsidR="00E50EC4">
        <w:rPr>
          <w:color w:val="000000"/>
        </w:rPr>
        <w:t xml:space="preserve">ay 26, 2015 </w:t>
      </w:r>
      <w:r w:rsidR="005E6ADE">
        <w:rPr>
          <w:color w:val="000000"/>
        </w:rPr>
        <w:t>included a Scope of Work which outlines “Engineering Requirements” to be provided by CSXT. Each scope item is copied below and is followed by a response and/or detailed CSXT requirements in bold type font.</w:t>
      </w:r>
    </w:p>
    <w:p w14:paraId="79BA1D8A" w14:textId="77777777" w:rsidR="005E6ADE" w:rsidRDefault="005E6ADE" w:rsidP="005E6ADE">
      <w:pPr>
        <w:numPr>
          <w:ilvl w:val="0"/>
          <w:numId w:val="2"/>
        </w:numPr>
        <w:spacing w:after="120"/>
        <w:rPr>
          <w:color w:val="000000"/>
        </w:rPr>
      </w:pPr>
      <w:r w:rsidRPr="0021025B">
        <w:rPr>
          <w:color w:val="000000"/>
        </w:rPr>
        <w:t xml:space="preserve">Visit </w:t>
      </w:r>
      <w:r w:rsidR="00783A87">
        <w:rPr>
          <w:color w:val="000000"/>
        </w:rPr>
        <w:t xml:space="preserve">the </w:t>
      </w:r>
      <w:r w:rsidRPr="0021025B">
        <w:rPr>
          <w:color w:val="000000"/>
        </w:rPr>
        <w:t>project site to identify existing o</w:t>
      </w:r>
      <w:r w:rsidR="00783A87">
        <w:rPr>
          <w:color w:val="000000"/>
        </w:rPr>
        <w:t>r potential issues or conflicts;</w:t>
      </w:r>
      <w:r w:rsidRPr="0021025B">
        <w:rPr>
          <w:color w:val="000000"/>
        </w:rPr>
        <w:t xml:space="preserve"> including, but not limited to: utilities, waysid</w:t>
      </w:r>
      <w:r w:rsidR="00783A87">
        <w:rPr>
          <w:color w:val="000000"/>
        </w:rPr>
        <w:t>e signals, etc. This is</w:t>
      </w:r>
      <w:r w:rsidRPr="0021025B">
        <w:rPr>
          <w:color w:val="000000"/>
        </w:rPr>
        <w:t xml:space="preserve"> based on project information provided by SCDOT</w:t>
      </w:r>
    </w:p>
    <w:p w14:paraId="740C3CA7" w14:textId="77777777" w:rsidR="009A1BD5" w:rsidRDefault="001377BB" w:rsidP="00A5521A">
      <w:pPr>
        <w:spacing w:after="120" w:line="260" w:lineRule="exact"/>
        <w:ind w:left="360"/>
        <w:rPr>
          <w:b/>
          <w:color w:val="000000"/>
        </w:rPr>
      </w:pPr>
      <w:r>
        <w:rPr>
          <w:b/>
          <w:color w:val="000000"/>
        </w:rPr>
        <w:t>Based on the site visit, we do not foresee any challenges for the design-build team relating to railroad signals and communications (S&amp;C)</w:t>
      </w:r>
      <w:r w:rsidR="00783A87">
        <w:rPr>
          <w:b/>
          <w:color w:val="000000"/>
        </w:rPr>
        <w:t>,</w:t>
      </w:r>
      <w:r w:rsidR="00345CD0">
        <w:rPr>
          <w:b/>
          <w:color w:val="000000"/>
        </w:rPr>
        <w:t xml:space="preserve"> </w:t>
      </w:r>
      <w:r w:rsidR="003D553E">
        <w:rPr>
          <w:b/>
          <w:color w:val="000000"/>
        </w:rPr>
        <w:t>on any of the sites</w:t>
      </w:r>
      <w:r>
        <w:rPr>
          <w:b/>
          <w:color w:val="000000"/>
        </w:rPr>
        <w:t>. S&amp;C involvement may be necessary sh</w:t>
      </w:r>
      <w:r w:rsidR="00F15AA1">
        <w:rPr>
          <w:b/>
          <w:color w:val="000000"/>
        </w:rPr>
        <w:t>ould an intermediate bridge bent</w:t>
      </w:r>
      <w:r>
        <w:rPr>
          <w:b/>
          <w:color w:val="000000"/>
        </w:rPr>
        <w:t xml:space="preserve"> be required within </w:t>
      </w:r>
      <w:r w:rsidRPr="00066B95">
        <w:rPr>
          <w:b/>
          <w:color w:val="000000"/>
        </w:rPr>
        <w:t>CSXT Cooper Yard</w:t>
      </w:r>
      <w:r w:rsidR="00A06E08">
        <w:rPr>
          <w:b/>
          <w:color w:val="000000"/>
        </w:rPr>
        <w:t>, Site 7</w:t>
      </w:r>
      <w:r>
        <w:rPr>
          <w:b/>
          <w:color w:val="000000"/>
        </w:rPr>
        <w:t xml:space="preserve">. </w:t>
      </w:r>
      <w:r w:rsidR="00F15AA1">
        <w:rPr>
          <w:b/>
          <w:color w:val="000000"/>
        </w:rPr>
        <w:t>At a minimum, overhead utility adjustments</w:t>
      </w:r>
      <w:r w:rsidR="00783A87">
        <w:rPr>
          <w:b/>
          <w:color w:val="000000"/>
        </w:rPr>
        <w:t xml:space="preserve"> </w:t>
      </w:r>
      <w:r w:rsidR="009A1BD5">
        <w:rPr>
          <w:b/>
          <w:color w:val="000000"/>
        </w:rPr>
        <w:t xml:space="preserve">may </w:t>
      </w:r>
      <w:r w:rsidR="00F15AA1">
        <w:rPr>
          <w:b/>
          <w:color w:val="000000"/>
        </w:rPr>
        <w:t xml:space="preserve">be necessary </w:t>
      </w:r>
      <w:r w:rsidR="009A1BD5">
        <w:rPr>
          <w:b/>
          <w:color w:val="000000"/>
        </w:rPr>
        <w:t>at all sites</w:t>
      </w:r>
      <w:r w:rsidR="00F15AA1">
        <w:rPr>
          <w:b/>
          <w:color w:val="000000"/>
        </w:rPr>
        <w:t>.</w:t>
      </w:r>
      <w:r w:rsidR="008F1AB1">
        <w:rPr>
          <w:b/>
          <w:color w:val="000000"/>
        </w:rPr>
        <w:t xml:space="preserve">  Utilities installed longitudinally along the tracks on CSXT Right-of-Way are not typically identified by SC811.  It is the Design Build Team’s responsibility to locate utilities and coordinate utility relocations</w:t>
      </w:r>
      <w:r w:rsidR="00783A87">
        <w:rPr>
          <w:b/>
          <w:color w:val="000000"/>
        </w:rPr>
        <w:t xml:space="preserve"> direct with CSXT.</w:t>
      </w:r>
    </w:p>
    <w:p w14:paraId="147FC6E2" w14:textId="77777777" w:rsidR="00F15AA1" w:rsidRDefault="00F15AA1" w:rsidP="00F15AA1">
      <w:pPr>
        <w:spacing w:after="120" w:line="260" w:lineRule="exact"/>
        <w:ind w:left="360"/>
        <w:rPr>
          <w:b/>
          <w:color w:val="000000"/>
        </w:rPr>
      </w:pPr>
      <w:r w:rsidRPr="002E3BD7">
        <w:rPr>
          <w:b/>
          <w:color w:val="000000"/>
        </w:rPr>
        <w:t xml:space="preserve">CSXT utility design and construction requirements and specifications can be found at the following URL: </w:t>
      </w:r>
      <w:hyperlink r:id="rId8" w:history="1">
        <w:r w:rsidRPr="00F54F34">
          <w:rPr>
            <w:rStyle w:val="Hyperlink"/>
            <w:b/>
          </w:rPr>
          <w:t>http://csx.com/index.cfm/customers/non-freight-services/propertyreal-estate/permitting-utility-installations-and-rights-of-entry/</w:t>
        </w:r>
      </w:hyperlink>
    </w:p>
    <w:p w14:paraId="04FD9B74" w14:textId="77777777" w:rsidR="005E6ADE" w:rsidRDefault="0045205C" w:rsidP="005E6ADE">
      <w:pPr>
        <w:numPr>
          <w:ilvl w:val="0"/>
          <w:numId w:val="2"/>
        </w:numPr>
        <w:spacing w:after="120"/>
        <w:rPr>
          <w:color w:val="000000"/>
        </w:rPr>
      </w:pPr>
      <w:r>
        <w:rPr>
          <w:color w:val="000000"/>
        </w:rPr>
        <w:t>Provide a VAL</w:t>
      </w:r>
      <w:r w:rsidR="005E6ADE">
        <w:rPr>
          <w:color w:val="000000"/>
        </w:rPr>
        <w:t xml:space="preserve"> map establishing CSXT ROW width</w:t>
      </w:r>
      <w:r w:rsidR="00FE1C43">
        <w:rPr>
          <w:color w:val="000000"/>
        </w:rPr>
        <w:t>.</w:t>
      </w:r>
    </w:p>
    <w:p w14:paraId="10417255" w14:textId="77777777" w:rsidR="007564A7" w:rsidRPr="0045205C" w:rsidRDefault="005E6ADE" w:rsidP="0045205C">
      <w:pPr>
        <w:spacing w:after="120"/>
        <w:ind w:left="360"/>
        <w:rPr>
          <w:b/>
          <w:color w:val="000000"/>
        </w:rPr>
      </w:pPr>
      <w:r w:rsidRPr="002875B6">
        <w:rPr>
          <w:b/>
          <w:color w:val="000000"/>
        </w:rPr>
        <w:lastRenderedPageBreak/>
        <w:t>Valuation Maps “</w:t>
      </w:r>
      <w:r w:rsidR="00F37545" w:rsidRPr="002875B6">
        <w:rPr>
          <w:b/>
          <w:color w:val="000000"/>
        </w:rPr>
        <w:t>V00257</w:t>
      </w:r>
      <w:r w:rsidR="00FE1C43" w:rsidRPr="002875B6">
        <w:rPr>
          <w:b/>
          <w:color w:val="000000"/>
        </w:rPr>
        <w:t>” and “V05258” are</w:t>
      </w:r>
      <w:r w:rsidRPr="002875B6">
        <w:rPr>
          <w:b/>
          <w:color w:val="000000"/>
        </w:rPr>
        <w:t xml:space="preserve"> included with this sub</w:t>
      </w:r>
      <w:r w:rsidR="00D528DB" w:rsidRPr="002875B6">
        <w:rPr>
          <w:b/>
          <w:color w:val="000000"/>
        </w:rPr>
        <w:t xml:space="preserve">mittal. CSXT right-of-way is </w:t>
      </w:r>
      <w:r w:rsidR="00F37545" w:rsidRPr="002875B6">
        <w:rPr>
          <w:b/>
          <w:color w:val="000000"/>
        </w:rPr>
        <w:t>approximately 3</w:t>
      </w:r>
      <w:r w:rsidR="00FE1C43" w:rsidRPr="002875B6">
        <w:rPr>
          <w:b/>
          <w:color w:val="000000"/>
        </w:rPr>
        <w:t>7</w:t>
      </w:r>
      <w:r w:rsidR="00F37545" w:rsidRPr="002875B6">
        <w:rPr>
          <w:b/>
          <w:color w:val="000000"/>
        </w:rPr>
        <w:t>-feet wide along the Charleston Subdivision</w:t>
      </w:r>
      <w:r w:rsidR="00A06E08">
        <w:rPr>
          <w:b/>
          <w:color w:val="000000"/>
        </w:rPr>
        <w:t xml:space="preserve"> at Site 1, 2, and 3</w:t>
      </w:r>
      <w:r w:rsidR="00F37545" w:rsidRPr="002875B6">
        <w:rPr>
          <w:b/>
          <w:color w:val="000000"/>
        </w:rPr>
        <w:t xml:space="preserve">, </w:t>
      </w:r>
      <w:r w:rsidR="00A06E08">
        <w:rPr>
          <w:b/>
          <w:color w:val="000000"/>
        </w:rPr>
        <w:t>having railroad milepost</w:t>
      </w:r>
      <w:r w:rsidR="00F37545" w:rsidRPr="002875B6">
        <w:rPr>
          <w:b/>
          <w:color w:val="000000"/>
        </w:rPr>
        <w:t xml:space="preserve"> A</w:t>
      </w:r>
      <w:r w:rsidR="00A06E08">
        <w:rPr>
          <w:b/>
          <w:color w:val="000000"/>
        </w:rPr>
        <w:noBreakHyphen/>
      </w:r>
      <w:r w:rsidR="00F37545" w:rsidRPr="002875B6">
        <w:rPr>
          <w:b/>
          <w:color w:val="000000"/>
        </w:rPr>
        <w:t>388.57</w:t>
      </w:r>
      <w:r w:rsidRPr="002875B6">
        <w:rPr>
          <w:b/>
          <w:color w:val="000000"/>
        </w:rPr>
        <w:t>.</w:t>
      </w:r>
      <w:r w:rsidR="00F37545" w:rsidRPr="002875B6">
        <w:rPr>
          <w:b/>
          <w:color w:val="000000"/>
        </w:rPr>
        <w:t xml:space="preserve"> The right-of-way is </w:t>
      </w:r>
      <w:r w:rsidR="00FE1C43" w:rsidRPr="002875B6">
        <w:rPr>
          <w:b/>
          <w:color w:val="000000"/>
        </w:rPr>
        <w:t xml:space="preserve">approximately 295-feet wide beginning at RR STA 2808+17, narrowing to the south. The right-of-way limits starts at approximately 437-feet at RR STA 2808+17 and widens to the north, through the yard. </w:t>
      </w:r>
      <w:r w:rsidR="00F37545" w:rsidRPr="002875B6">
        <w:rPr>
          <w:b/>
          <w:color w:val="000000"/>
        </w:rPr>
        <w:t xml:space="preserve"> </w:t>
      </w:r>
      <w:r w:rsidR="00FE1C43" w:rsidRPr="002875B6">
        <w:rPr>
          <w:b/>
          <w:color w:val="000000"/>
        </w:rPr>
        <w:t>Actual roadway alignment and railroad right-of-way widths will need to be verified during the Preliminary Engineering process.</w:t>
      </w:r>
      <w:r w:rsidR="002875B6">
        <w:rPr>
          <w:b/>
          <w:color w:val="000000"/>
        </w:rPr>
        <w:t xml:space="preserve"> CSX Property Services was contacted to obtain exact right-of-way widths at each location. Additional roadway/bridge design information may be necessary to generate that information.  </w:t>
      </w:r>
    </w:p>
    <w:p w14:paraId="39CBDB68" w14:textId="77777777" w:rsidR="005E6ADE" w:rsidRDefault="005E6ADE" w:rsidP="005E6ADE">
      <w:pPr>
        <w:numPr>
          <w:ilvl w:val="0"/>
          <w:numId w:val="2"/>
        </w:numPr>
        <w:spacing w:after="120"/>
        <w:rPr>
          <w:color w:val="000000"/>
        </w:rPr>
      </w:pPr>
      <w:r w:rsidRPr="00856780">
        <w:rPr>
          <w:color w:val="000000"/>
        </w:rPr>
        <w:t>Provide additional track and/or service road requirements, location of</w:t>
      </w:r>
      <w:r>
        <w:rPr>
          <w:color w:val="000000"/>
        </w:rPr>
        <w:t xml:space="preserve"> such, and spacing requirements</w:t>
      </w:r>
    </w:p>
    <w:p w14:paraId="5CACE4EB" w14:textId="2835B3BA" w:rsidR="00CF334E" w:rsidRDefault="00A06E08" w:rsidP="009F63BB">
      <w:pPr>
        <w:spacing w:after="120"/>
        <w:ind w:left="360"/>
        <w:rPr>
          <w:b/>
          <w:color w:val="000000"/>
        </w:rPr>
      </w:pPr>
      <w:r>
        <w:rPr>
          <w:b/>
          <w:color w:val="000000"/>
        </w:rPr>
        <w:t>Site</w:t>
      </w:r>
      <w:r w:rsidR="00F24527">
        <w:rPr>
          <w:b/>
          <w:color w:val="000000"/>
        </w:rPr>
        <w:t xml:space="preserve"> 1, 2, and 3: No future track or additional accommodations </w:t>
      </w:r>
      <w:r>
        <w:rPr>
          <w:b/>
          <w:color w:val="000000"/>
        </w:rPr>
        <w:t xml:space="preserve">for access are needed. </w:t>
      </w:r>
    </w:p>
    <w:p w14:paraId="6FD6F7CA" w14:textId="77777777" w:rsidR="00A06E08" w:rsidRDefault="00A06E08" w:rsidP="009F63BB">
      <w:pPr>
        <w:spacing w:after="120"/>
        <w:ind w:left="360"/>
        <w:rPr>
          <w:b/>
          <w:color w:val="000000"/>
        </w:rPr>
      </w:pPr>
      <w:r>
        <w:rPr>
          <w:b/>
          <w:color w:val="000000"/>
        </w:rPr>
        <w:t>Site 4, 5, and 6: Assume one future track centered on the right-of-way and constructed at the same elevation as the adjacent, parallel Norfolk Southern track.</w:t>
      </w:r>
    </w:p>
    <w:p w14:paraId="24ECFA38" w14:textId="2CE5E756" w:rsidR="00A06E08" w:rsidRDefault="00A06E08" w:rsidP="009F63BB">
      <w:pPr>
        <w:spacing w:after="120"/>
        <w:ind w:left="360"/>
        <w:rPr>
          <w:b/>
          <w:color w:val="000000"/>
        </w:rPr>
      </w:pPr>
      <w:r>
        <w:rPr>
          <w:b/>
          <w:color w:val="000000"/>
        </w:rPr>
        <w:t>Site 7: Bridge design shall consider maximum future utilization of Cooper yard. That in includes truck access, drainage, and multiple future tracks.</w:t>
      </w:r>
      <w:r w:rsidR="00CF334E">
        <w:rPr>
          <w:b/>
          <w:color w:val="000000"/>
        </w:rPr>
        <w:t xml:space="preserve"> </w:t>
      </w:r>
      <w:r w:rsidR="00515EDB">
        <w:rPr>
          <w:b/>
          <w:color w:val="000000"/>
        </w:rPr>
        <w:t xml:space="preserve"> </w:t>
      </w:r>
      <w:r w:rsidR="0045393F">
        <w:rPr>
          <w:b/>
          <w:color w:val="000000"/>
        </w:rPr>
        <w:t>See Section 6 for additional information. 3</w:t>
      </w:r>
    </w:p>
    <w:p w14:paraId="3247F74F" w14:textId="7F5138D1" w:rsidR="00DB0535" w:rsidRPr="009F63BB" w:rsidRDefault="00DB0535" w:rsidP="009F63BB">
      <w:pPr>
        <w:spacing w:after="120"/>
        <w:ind w:left="360"/>
        <w:rPr>
          <w:b/>
          <w:color w:val="000000"/>
        </w:rPr>
      </w:pPr>
      <w:r>
        <w:rPr>
          <w:b/>
          <w:color w:val="000000"/>
        </w:rPr>
        <w:t xml:space="preserve">Site 8:  </w:t>
      </w:r>
      <w:r w:rsidR="0045393F">
        <w:rPr>
          <w:b/>
          <w:color w:val="000000"/>
        </w:rPr>
        <w:t xml:space="preserve">Assume that the existing two tracks that are covered/partially covered at Shipyard Creek Rd. will be renewed and become operational within the lift of the new overhead bridge at that location. </w:t>
      </w:r>
    </w:p>
    <w:p w14:paraId="0DE757B0" w14:textId="77777777" w:rsidR="005E6ADE" w:rsidRDefault="005E6ADE" w:rsidP="005E6ADE">
      <w:pPr>
        <w:numPr>
          <w:ilvl w:val="0"/>
          <w:numId w:val="2"/>
        </w:numPr>
        <w:spacing w:after="120"/>
        <w:rPr>
          <w:color w:val="000000"/>
        </w:rPr>
      </w:pPr>
      <w:r w:rsidRPr="00856780">
        <w:rPr>
          <w:color w:val="000000"/>
        </w:rPr>
        <w:t>Provide train counts and define whether or not this an Amtrak line</w:t>
      </w:r>
    </w:p>
    <w:p w14:paraId="7F1BA113" w14:textId="77777777" w:rsidR="005E6ADE" w:rsidRDefault="005224ED" w:rsidP="005E6ADE">
      <w:pPr>
        <w:spacing w:after="120"/>
        <w:ind w:left="360"/>
        <w:rPr>
          <w:b/>
          <w:color w:val="000000"/>
        </w:rPr>
      </w:pPr>
      <w:r w:rsidRPr="007138F7">
        <w:rPr>
          <w:b/>
          <w:color w:val="000000"/>
        </w:rPr>
        <w:t xml:space="preserve">The </w:t>
      </w:r>
      <w:r w:rsidR="007138F7">
        <w:rPr>
          <w:b/>
          <w:color w:val="000000"/>
        </w:rPr>
        <w:t xml:space="preserve">Charleston Subdivision (RRMP A-388.57, 3 locations) </w:t>
      </w:r>
      <w:r w:rsidR="00E50EC4" w:rsidRPr="007138F7">
        <w:rPr>
          <w:b/>
          <w:color w:val="000000"/>
        </w:rPr>
        <w:t>industry track supports four (4) switching movements along the US-78 corridor projects, carrying mixed freight. Th</w:t>
      </w:r>
      <w:r w:rsidR="007138F7">
        <w:rPr>
          <w:b/>
          <w:color w:val="000000"/>
        </w:rPr>
        <w:t>e Andrews Subdivision (</w:t>
      </w:r>
      <w:r w:rsidR="00E50EC4" w:rsidRPr="007138F7">
        <w:rPr>
          <w:b/>
          <w:color w:val="000000"/>
        </w:rPr>
        <w:t>RRMP SH</w:t>
      </w:r>
      <w:r w:rsidR="00E50EC4" w:rsidRPr="007138F7">
        <w:rPr>
          <w:b/>
          <w:color w:val="000000"/>
        </w:rPr>
        <w:noBreakHyphen/>
        <w:t>418.3 &amp; SH</w:t>
      </w:r>
      <w:r w:rsidR="00E50EC4" w:rsidRPr="007138F7">
        <w:rPr>
          <w:b/>
          <w:color w:val="000000"/>
        </w:rPr>
        <w:noBreakHyphen/>
        <w:t>417.8</w:t>
      </w:r>
      <w:r w:rsidR="007138F7">
        <w:rPr>
          <w:b/>
          <w:color w:val="000000"/>
        </w:rPr>
        <w:t>)</w:t>
      </w:r>
      <w:r w:rsidR="00E50EC4" w:rsidRPr="007138F7">
        <w:rPr>
          <w:b/>
          <w:color w:val="000000"/>
        </w:rPr>
        <w:t xml:space="preserve"> s</w:t>
      </w:r>
      <w:r w:rsidR="00454984">
        <w:rPr>
          <w:b/>
          <w:color w:val="000000"/>
        </w:rPr>
        <w:t>upports numerous switching moves</w:t>
      </w:r>
      <w:r w:rsidR="00E50EC4" w:rsidRPr="007138F7">
        <w:rPr>
          <w:b/>
          <w:color w:val="000000"/>
        </w:rPr>
        <w:t xml:space="preserve"> per day to support Cooper Yard</w:t>
      </w:r>
      <w:r w:rsidR="007138F7">
        <w:rPr>
          <w:b/>
          <w:color w:val="000000"/>
        </w:rPr>
        <w:t xml:space="preserve"> operations and movement of mixed freight</w:t>
      </w:r>
      <w:r w:rsidR="00E50EC4" w:rsidRPr="007138F7">
        <w:rPr>
          <w:b/>
          <w:color w:val="000000"/>
        </w:rPr>
        <w:t xml:space="preserve"> to </w:t>
      </w:r>
      <w:r w:rsidR="007138F7">
        <w:rPr>
          <w:b/>
          <w:color w:val="000000"/>
        </w:rPr>
        <w:t xml:space="preserve">the </w:t>
      </w:r>
      <w:r w:rsidR="00E50EC4" w:rsidRPr="007138F7">
        <w:rPr>
          <w:b/>
          <w:color w:val="000000"/>
        </w:rPr>
        <w:t>industries situated to the south of the yard. P</w:t>
      </w:r>
      <w:r w:rsidRPr="007138F7">
        <w:rPr>
          <w:b/>
          <w:color w:val="000000"/>
        </w:rPr>
        <w:t>assenger service</w:t>
      </w:r>
      <w:r w:rsidR="00E50EC4" w:rsidRPr="007138F7">
        <w:rPr>
          <w:b/>
          <w:color w:val="000000"/>
        </w:rPr>
        <w:t xml:space="preserve"> is not provided on either </w:t>
      </w:r>
      <w:r w:rsidR="007138F7">
        <w:rPr>
          <w:b/>
          <w:color w:val="000000"/>
        </w:rPr>
        <w:t xml:space="preserve">railroad corridor within the project limits. </w:t>
      </w:r>
      <w:r w:rsidR="00E50EC4" w:rsidRPr="007138F7">
        <w:rPr>
          <w:b/>
          <w:color w:val="000000"/>
        </w:rPr>
        <w:t xml:space="preserve"> Maximum authorized speed is 10</w:t>
      </w:r>
      <w:r w:rsidRPr="007138F7">
        <w:rPr>
          <w:b/>
          <w:color w:val="000000"/>
        </w:rPr>
        <w:t xml:space="preserve"> miles per hour</w:t>
      </w:r>
      <w:r w:rsidR="00E50EC4" w:rsidRPr="007138F7">
        <w:rPr>
          <w:b/>
          <w:color w:val="000000"/>
        </w:rPr>
        <w:t xml:space="preserve"> at all active rail crossings.</w:t>
      </w:r>
      <w:r w:rsidR="00066B95">
        <w:rPr>
          <w:b/>
          <w:color w:val="000000"/>
        </w:rPr>
        <w:t xml:space="preserve"> No passenger service operates at any Site. </w:t>
      </w:r>
      <w:r w:rsidR="003A1C4A">
        <w:rPr>
          <w:b/>
          <w:color w:val="000000"/>
        </w:rPr>
        <w:t xml:space="preserve">Train count, passenger service, and train speeds at each crossing location is provided below. </w:t>
      </w:r>
    </w:p>
    <w:p w14:paraId="61FF4133" w14:textId="77777777" w:rsidR="003A1C4A" w:rsidRDefault="003A1C4A" w:rsidP="005E6ADE">
      <w:pPr>
        <w:spacing w:after="120"/>
        <w:ind w:left="360"/>
        <w:rPr>
          <w:b/>
          <w:color w:val="000000"/>
        </w:rPr>
      </w:pPr>
      <w:r>
        <w:rPr>
          <w:b/>
          <w:color w:val="000000"/>
        </w:rPr>
        <w:t>Site 1,</w:t>
      </w:r>
      <w:r w:rsidR="00A9497E">
        <w:rPr>
          <w:b/>
          <w:color w:val="000000"/>
        </w:rPr>
        <w:t xml:space="preserve"> four (4) switching train moves per day at 10 MPH with no passenger service.</w:t>
      </w:r>
    </w:p>
    <w:p w14:paraId="18751F91" w14:textId="77777777" w:rsidR="003A1C4A" w:rsidRDefault="003A1C4A" w:rsidP="005E6ADE">
      <w:pPr>
        <w:spacing w:after="120"/>
        <w:ind w:left="360"/>
        <w:rPr>
          <w:b/>
          <w:color w:val="000000"/>
        </w:rPr>
      </w:pPr>
      <w:r>
        <w:rPr>
          <w:b/>
          <w:color w:val="000000"/>
        </w:rPr>
        <w:t xml:space="preserve">Site 2, </w:t>
      </w:r>
      <w:r w:rsidR="00A9497E">
        <w:rPr>
          <w:b/>
          <w:color w:val="000000"/>
        </w:rPr>
        <w:t>four (4) switching train moves per day at 10 MPH with no passenger service.</w:t>
      </w:r>
    </w:p>
    <w:p w14:paraId="6048AF94" w14:textId="77777777" w:rsidR="003A1C4A" w:rsidRDefault="003A1C4A" w:rsidP="005E6ADE">
      <w:pPr>
        <w:spacing w:after="120"/>
        <w:ind w:left="360"/>
        <w:rPr>
          <w:b/>
          <w:color w:val="000000"/>
        </w:rPr>
      </w:pPr>
      <w:r>
        <w:rPr>
          <w:b/>
          <w:color w:val="000000"/>
        </w:rPr>
        <w:t xml:space="preserve">Site 3, </w:t>
      </w:r>
      <w:r w:rsidR="00A9497E">
        <w:rPr>
          <w:b/>
          <w:color w:val="000000"/>
        </w:rPr>
        <w:t>four (4) switching train moves per day at 10 MPH with no passenger service.</w:t>
      </w:r>
    </w:p>
    <w:p w14:paraId="5F84998E" w14:textId="77777777" w:rsidR="003A1C4A" w:rsidRDefault="003A1C4A" w:rsidP="005E6ADE">
      <w:pPr>
        <w:spacing w:after="120"/>
        <w:ind w:left="360"/>
        <w:rPr>
          <w:b/>
          <w:color w:val="000000"/>
        </w:rPr>
      </w:pPr>
      <w:r>
        <w:rPr>
          <w:b/>
          <w:color w:val="000000"/>
        </w:rPr>
        <w:t xml:space="preserve">Site 4, </w:t>
      </w:r>
      <w:r w:rsidR="00A9497E">
        <w:rPr>
          <w:b/>
          <w:color w:val="000000"/>
        </w:rPr>
        <w:t>there is no track at this location.</w:t>
      </w:r>
    </w:p>
    <w:p w14:paraId="7D03BFCA" w14:textId="77777777" w:rsidR="003A1C4A" w:rsidRDefault="003A1C4A" w:rsidP="005E6ADE">
      <w:pPr>
        <w:spacing w:after="120"/>
        <w:ind w:left="360"/>
        <w:rPr>
          <w:b/>
          <w:color w:val="000000"/>
        </w:rPr>
      </w:pPr>
      <w:r>
        <w:rPr>
          <w:b/>
          <w:color w:val="000000"/>
        </w:rPr>
        <w:t xml:space="preserve">Site 5, </w:t>
      </w:r>
      <w:r w:rsidR="00A9497E">
        <w:rPr>
          <w:b/>
          <w:color w:val="000000"/>
        </w:rPr>
        <w:t>there is no track at this location.</w:t>
      </w:r>
    </w:p>
    <w:p w14:paraId="13E1951B" w14:textId="77777777" w:rsidR="003A1C4A" w:rsidRDefault="003A1C4A" w:rsidP="005E6ADE">
      <w:pPr>
        <w:spacing w:after="120"/>
        <w:ind w:left="360"/>
        <w:rPr>
          <w:b/>
          <w:color w:val="000000"/>
        </w:rPr>
      </w:pPr>
      <w:r>
        <w:rPr>
          <w:b/>
          <w:color w:val="000000"/>
        </w:rPr>
        <w:t xml:space="preserve">Site 6, </w:t>
      </w:r>
      <w:r w:rsidR="00A9497E">
        <w:rPr>
          <w:b/>
          <w:color w:val="000000"/>
        </w:rPr>
        <w:t>there is no track at this location.</w:t>
      </w:r>
    </w:p>
    <w:p w14:paraId="5021F5DD" w14:textId="77777777" w:rsidR="003A1C4A" w:rsidRDefault="003A1C4A" w:rsidP="005E6ADE">
      <w:pPr>
        <w:spacing w:after="120"/>
        <w:ind w:left="360"/>
        <w:rPr>
          <w:b/>
          <w:color w:val="000000"/>
        </w:rPr>
      </w:pPr>
      <w:r>
        <w:rPr>
          <w:b/>
          <w:color w:val="000000"/>
        </w:rPr>
        <w:t xml:space="preserve">Site 7, </w:t>
      </w:r>
      <w:r w:rsidR="00454984">
        <w:rPr>
          <w:b/>
          <w:color w:val="000000"/>
        </w:rPr>
        <w:t>numerous</w:t>
      </w:r>
      <w:r w:rsidR="00A9497E">
        <w:rPr>
          <w:b/>
          <w:color w:val="000000"/>
        </w:rPr>
        <w:t xml:space="preserve"> switching train moves per day at 10 MPH with no passenger service.</w:t>
      </w:r>
      <w:r w:rsidR="00D65EF9">
        <w:rPr>
          <w:b/>
          <w:color w:val="000000"/>
        </w:rPr>
        <w:t xml:space="preserve"> An approximate count can</w:t>
      </w:r>
      <w:r w:rsidR="00454984">
        <w:rPr>
          <w:b/>
          <w:color w:val="000000"/>
        </w:rPr>
        <w:t xml:space="preserve"> be provided during Preliminary Engineering.</w:t>
      </w:r>
    </w:p>
    <w:p w14:paraId="41E1FCF2" w14:textId="77777777" w:rsidR="004325CA" w:rsidRPr="007138F7" w:rsidRDefault="003A1C4A" w:rsidP="005E6ADE">
      <w:pPr>
        <w:spacing w:after="120"/>
        <w:ind w:left="360"/>
        <w:rPr>
          <w:b/>
          <w:color w:val="000000"/>
        </w:rPr>
      </w:pPr>
      <w:r>
        <w:rPr>
          <w:b/>
          <w:color w:val="000000"/>
        </w:rPr>
        <w:t xml:space="preserve">Site 8, </w:t>
      </w:r>
      <w:r w:rsidR="00A9497E">
        <w:rPr>
          <w:b/>
          <w:color w:val="000000"/>
        </w:rPr>
        <w:t>there are no train operations at this location. During Preliminary Engineering, we will confirm if maintenance or</w:t>
      </w:r>
      <w:r w:rsidR="00D65EF9">
        <w:rPr>
          <w:b/>
          <w:color w:val="000000"/>
        </w:rPr>
        <w:t xml:space="preserve"> operations will </w:t>
      </w:r>
      <w:r w:rsidR="00A9497E">
        <w:rPr>
          <w:b/>
          <w:color w:val="000000"/>
        </w:rPr>
        <w:t xml:space="preserve">occur during project construction. </w:t>
      </w:r>
    </w:p>
    <w:p w14:paraId="15B1ABB4" w14:textId="77777777" w:rsidR="005E6ADE" w:rsidRDefault="005E6ADE" w:rsidP="005E6ADE">
      <w:pPr>
        <w:numPr>
          <w:ilvl w:val="0"/>
          <w:numId w:val="2"/>
        </w:numPr>
        <w:spacing w:after="120"/>
        <w:rPr>
          <w:color w:val="000000"/>
        </w:rPr>
      </w:pPr>
      <w:r w:rsidRPr="00856780">
        <w:rPr>
          <w:color w:val="000000"/>
        </w:rPr>
        <w:lastRenderedPageBreak/>
        <w:t>Provide the Right-of-Entry requirements for surveying, soil borings, etc. (</w:t>
      </w:r>
      <w:r>
        <w:rPr>
          <w:color w:val="000000"/>
        </w:rPr>
        <w:t>CSXT</w:t>
      </w:r>
      <w:r w:rsidRPr="00856780">
        <w:rPr>
          <w:color w:val="000000"/>
        </w:rPr>
        <w:t xml:space="preserve"> w</w:t>
      </w:r>
      <w:r>
        <w:rPr>
          <w:color w:val="000000"/>
        </w:rPr>
        <w:t>eb-site and path is acceptable)</w:t>
      </w:r>
    </w:p>
    <w:p w14:paraId="5C14DF6C" w14:textId="77777777" w:rsidR="005E6ADE" w:rsidRDefault="005E6ADE" w:rsidP="005E6ADE">
      <w:pPr>
        <w:ind w:left="360"/>
        <w:rPr>
          <w:b/>
          <w:color w:val="000000"/>
        </w:rPr>
      </w:pPr>
      <w:r>
        <w:rPr>
          <w:b/>
          <w:color w:val="000000"/>
        </w:rPr>
        <w:t>Right-of-E</w:t>
      </w:r>
      <w:r w:rsidRPr="00010EA3">
        <w:rPr>
          <w:b/>
          <w:color w:val="000000"/>
        </w:rPr>
        <w:t>ntry application</w:t>
      </w:r>
      <w:r>
        <w:rPr>
          <w:b/>
          <w:color w:val="000000"/>
        </w:rPr>
        <w:t>(s)</w:t>
      </w:r>
      <w:r w:rsidRPr="00010EA3">
        <w:rPr>
          <w:b/>
          <w:color w:val="000000"/>
        </w:rPr>
        <w:t xml:space="preserve"> for boring, surveying, </w:t>
      </w:r>
      <w:r>
        <w:rPr>
          <w:b/>
          <w:color w:val="000000"/>
        </w:rPr>
        <w:t xml:space="preserve">and </w:t>
      </w:r>
      <w:r w:rsidRPr="00010EA3">
        <w:rPr>
          <w:b/>
          <w:color w:val="000000"/>
        </w:rPr>
        <w:t xml:space="preserve">other access to property prior to </w:t>
      </w:r>
      <w:r>
        <w:rPr>
          <w:b/>
          <w:color w:val="000000"/>
        </w:rPr>
        <w:t>obtaining an executed Construction Agreement can be found at the CSXT website at the following URL</w:t>
      </w:r>
      <w:r w:rsidRPr="00010EA3">
        <w:rPr>
          <w:b/>
          <w:color w:val="000000"/>
        </w:rPr>
        <w:t xml:space="preserve">: </w:t>
      </w:r>
      <w:hyperlink r:id="rId9" w:history="1">
        <w:r w:rsidR="00171EA5" w:rsidRPr="00F54F34">
          <w:rPr>
            <w:rStyle w:val="Hyperlink"/>
            <w:b/>
          </w:rPr>
          <w:t>http://csx.com/index.cfm/customers/non-freight-services/propertyreal-estate/permitting-utility-installations-and-rights-of-entry/</w:t>
        </w:r>
      </w:hyperlink>
    </w:p>
    <w:p w14:paraId="27CC1391" w14:textId="77777777" w:rsidR="008D3068" w:rsidRDefault="005D236E" w:rsidP="005E6ADE">
      <w:pPr>
        <w:ind w:left="360"/>
        <w:rPr>
          <w:b/>
          <w:color w:val="000000"/>
        </w:rPr>
      </w:pPr>
      <w:r>
        <w:rPr>
          <w:b/>
          <w:color w:val="000000"/>
        </w:rPr>
        <w:t>The Design Build Team shall be responsible for negotiating and securing all necessary right-of-entry agreements.  All costs associated with the railroad right-of-entry process shall be borne by the Design Build Team.</w:t>
      </w:r>
    </w:p>
    <w:p w14:paraId="5B1779A4" w14:textId="77777777" w:rsidR="00171EA5" w:rsidRDefault="00171EA5" w:rsidP="005E6ADE">
      <w:pPr>
        <w:ind w:left="360"/>
        <w:rPr>
          <w:b/>
        </w:rPr>
      </w:pPr>
      <w:r>
        <w:rPr>
          <w:b/>
        </w:rPr>
        <w:t xml:space="preserve">Separate applications and payment for temporary at-grade or ‘mat’ crossings are required. Additional information can be found at the following URL: </w:t>
      </w:r>
      <w:hyperlink r:id="rId10" w:history="1">
        <w:r w:rsidRPr="00F54F34">
          <w:rPr>
            <w:rStyle w:val="Hyperlink"/>
            <w:b/>
          </w:rPr>
          <w:t>http://csx.com/index.cfm/customers/non-freight-services/propertyreal-estate/grade-crossing-policy/</w:t>
        </w:r>
      </w:hyperlink>
    </w:p>
    <w:p w14:paraId="2EA26BDC" w14:textId="77777777" w:rsidR="008D3068" w:rsidRDefault="005D236E" w:rsidP="005E6ADE">
      <w:pPr>
        <w:ind w:left="360"/>
        <w:rPr>
          <w:b/>
        </w:rPr>
      </w:pPr>
      <w:r>
        <w:rPr>
          <w:b/>
        </w:rPr>
        <w:t>The Design Build Team shall be responsible for negotiating and securing necessary agreement(s) to construct temporary construction rail crossings.  All designs and costs associated with this process shall be borne by the Design Build Team.</w:t>
      </w:r>
    </w:p>
    <w:p w14:paraId="2810A440" w14:textId="77777777" w:rsidR="005E6ADE" w:rsidRDefault="005E6ADE" w:rsidP="005E6ADE">
      <w:pPr>
        <w:numPr>
          <w:ilvl w:val="0"/>
          <w:numId w:val="2"/>
        </w:numPr>
        <w:spacing w:after="120"/>
        <w:rPr>
          <w:color w:val="000000"/>
        </w:rPr>
      </w:pPr>
      <w:r w:rsidRPr="00856780">
        <w:rPr>
          <w:color w:val="000000"/>
        </w:rPr>
        <w:t xml:space="preserve">Provide </w:t>
      </w:r>
      <w:r>
        <w:rPr>
          <w:color w:val="000000"/>
        </w:rPr>
        <w:t>CSXT</w:t>
      </w:r>
      <w:r w:rsidRPr="00856780">
        <w:rPr>
          <w:color w:val="000000"/>
        </w:rPr>
        <w:t xml:space="preserve"> current standards, clearances, construction criteria, insurance requirements etc. (</w:t>
      </w:r>
      <w:r>
        <w:rPr>
          <w:color w:val="000000"/>
        </w:rPr>
        <w:t>CSXT</w:t>
      </w:r>
      <w:r w:rsidRPr="00856780">
        <w:rPr>
          <w:color w:val="000000"/>
        </w:rPr>
        <w:t xml:space="preserve"> w</w:t>
      </w:r>
      <w:r>
        <w:rPr>
          <w:color w:val="000000"/>
        </w:rPr>
        <w:t>eb-site and path is acceptable)</w:t>
      </w:r>
    </w:p>
    <w:p w14:paraId="2179F01C" w14:textId="77777777" w:rsidR="005E6ADE" w:rsidRDefault="00A06E08" w:rsidP="005E6ADE">
      <w:pPr>
        <w:spacing w:after="120"/>
        <w:ind w:left="360"/>
        <w:rPr>
          <w:b/>
          <w:color w:val="000000"/>
        </w:rPr>
      </w:pPr>
      <w:r w:rsidRPr="009F63BB">
        <w:rPr>
          <w:b/>
          <w:color w:val="000000"/>
          <w:u w:val="single"/>
        </w:rPr>
        <w:t>Standards</w:t>
      </w:r>
      <w:r>
        <w:rPr>
          <w:b/>
          <w:color w:val="000000"/>
          <w:u w:val="single"/>
        </w:rPr>
        <w:t>/Criteria</w:t>
      </w:r>
      <w:r>
        <w:rPr>
          <w:b/>
          <w:color w:val="000000"/>
        </w:rPr>
        <w:t xml:space="preserve"> – C</w:t>
      </w:r>
      <w:r w:rsidR="003665FB" w:rsidRPr="003665FB">
        <w:rPr>
          <w:b/>
          <w:color w:val="000000"/>
        </w:rPr>
        <w:t>SXT current design and construction standards, clearance requirements, insurance requirements, and sample Preliminary Engineering and Construction Agreements are located in the attached CSXT Public Project Information for</w:t>
      </w:r>
      <w:r w:rsidR="003665FB" w:rsidRPr="003665FB">
        <w:rPr>
          <w:b/>
          <w:i/>
          <w:color w:val="000000"/>
        </w:rPr>
        <w:t xml:space="preserve"> Construction and improvement Projects That May Involve the Railroad.</w:t>
      </w:r>
      <w:r w:rsidR="003665FB">
        <w:rPr>
          <w:b/>
          <w:i/>
          <w:color w:val="000000"/>
        </w:rPr>
        <w:t xml:space="preserve"> </w:t>
      </w:r>
      <w:r w:rsidR="003665FB">
        <w:rPr>
          <w:b/>
          <w:color w:val="000000"/>
        </w:rPr>
        <w:t xml:space="preserve">The document can be downloaded at the following URL: </w:t>
      </w:r>
      <w:hyperlink r:id="rId11" w:history="1">
        <w:r w:rsidR="003665FB" w:rsidRPr="00F54F34">
          <w:rPr>
            <w:rStyle w:val="Hyperlink"/>
            <w:b/>
          </w:rPr>
          <w:t>http://csx.com/index.cfm/community/property-and-projects/</w:t>
        </w:r>
      </w:hyperlink>
    </w:p>
    <w:p w14:paraId="5DFD393D" w14:textId="67A1E96A" w:rsidR="00A06E08" w:rsidRDefault="00A06E08" w:rsidP="00A06E08">
      <w:pPr>
        <w:spacing w:after="120"/>
        <w:ind w:left="360"/>
        <w:rPr>
          <w:b/>
          <w:color w:val="000000"/>
        </w:rPr>
      </w:pPr>
      <w:r w:rsidRPr="009F63BB">
        <w:rPr>
          <w:b/>
          <w:color w:val="000000"/>
          <w:u w:val="single"/>
        </w:rPr>
        <w:t>Clearances</w:t>
      </w:r>
      <w:r>
        <w:rPr>
          <w:b/>
          <w:color w:val="000000"/>
        </w:rPr>
        <w:t xml:space="preserve"> – B</w:t>
      </w:r>
      <w:r w:rsidRPr="0016247B">
        <w:rPr>
          <w:b/>
          <w:color w:val="000000"/>
        </w:rPr>
        <w:t>ridge bents will not be permitted on CSXT right-of-way within the Charleston Subdivision industrial track, having RRMP A-388.57 at three location</w:t>
      </w:r>
      <w:r>
        <w:rPr>
          <w:b/>
          <w:color w:val="000000"/>
        </w:rPr>
        <w:t>s. Those sites are situated west of US</w:t>
      </w:r>
      <w:r>
        <w:rPr>
          <w:b/>
          <w:color w:val="000000"/>
        </w:rPr>
        <w:noBreakHyphen/>
        <w:t xml:space="preserve">78. </w:t>
      </w:r>
      <w:ins w:id="0" w:author="Meyer, Matt" w:date="2015-08-24T14:28:00Z">
        <w:r w:rsidR="00CF334E">
          <w:rPr>
            <w:b/>
            <w:color w:val="000000"/>
          </w:rPr>
          <w:t xml:space="preserve"> </w:t>
        </w:r>
      </w:ins>
      <w:r w:rsidRPr="0016247B">
        <w:rPr>
          <w:b/>
          <w:color w:val="000000"/>
        </w:rPr>
        <w:t xml:space="preserve">The new bridges shall span the entire CSXT right-of-way along the CSXT industry track, situated along the geographic west side of US-78 roadway right-of-way.  Make accommodations for future track situated 15-feet from existing track, center-to-center each side of each existing track. </w:t>
      </w:r>
      <w:r w:rsidR="00CF334E">
        <w:rPr>
          <w:b/>
          <w:color w:val="000000"/>
        </w:rPr>
        <w:t xml:space="preserve"> Twenty-</w:t>
      </w:r>
      <w:r w:rsidR="0045393F">
        <w:rPr>
          <w:b/>
          <w:color w:val="000000"/>
        </w:rPr>
        <w:t>three (</w:t>
      </w:r>
      <w:r w:rsidRPr="0016247B">
        <w:rPr>
          <w:b/>
          <w:color w:val="000000"/>
        </w:rPr>
        <w:t>23</w:t>
      </w:r>
      <w:r w:rsidR="00CF334E">
        <w:rPr>
          <w:b/>
          <w:color w:val="000000"/>
        </w:rPr>
        <w:t>)</w:t>
      </w:r>
      <w:r w:rsidR="0045393F">
        <w:rPr>
          <w:b/>
          <w:color w:val="000000"/>
        </w:rPr>
        <w:t xml:space="preserve"> </w:t>
      </w:r>
      <w:r w:rsidRPr="0016247B">
        <w:rPr>
          <w:b/>
          <w:color w:val="000000"/>
        </w:rPr>
        <w:t>feet of ver</w:t>
      </w:r>
      <w:r>
        <w:rPr>
          <w:b/>
          <w:color w:val="000000"/>
        </w:rPr>
        <w:t>tical clearance is required at a location</w:t>
      </w:r>
      <w:r w:rsidRPr="0016247B">
        <w:rPr>
          <w:b/>
          <w:color w:val="000000"/>
        </w:rPr>
        <w:t xml:space="preserve"> </w:t>
      </w:r>
      <w:r w:rsidR="00CF334E">
        <w:rPr>
          <w:b/>
          <w:color w:val="000000"/>
        </w:rPr>
        <w:t>six</w:t>
      </w:r>
      <w:r w:rsidR="0045393F">
        <w:rPr>
          <w:b/>
          <w:color w:val="000000"/>
        </w:rPr>
        <w:t xml:space="preserve"> </w:t>
      </w:r>
      <w:r w:rsidR="00CF334E">
        <w:rPr>
          <w:b/>
          <w:color w:val="000000"/>
        </w:rPr>
        <w:t>(</w:t>
      </w:r>
      <w:r w:rsidRPr="0016247B">
        <w:rPr>
          <w:b/>
          <w:color w:val="000000"/>
        </w:rPr>
        <w:t>6</w:t>
      </w:r>
      <w:r w:rsidR="00CF334E">
        <w:rPr>
          <w:b/>
          <w:color w:val="000000"/>
        </w:rPr>
        <w:t>)</w:t>
      </w:r>
      <w:r w:rsidR="0045393F">
        <w:rPr>
          <w:b/>
          <w:color w:val="000000"/>
        </w:rPr>
        <w:t xml:space="preserve"> </w:t>
      </w:r>
      <w:r w:rsidRPr="0016247B">
        <w:rPr>
          <w:b/>
          <w:color w:val="000000"/>
        </w:rPr>
        <w:t>feet from centerline of each future track.</w:t>
      </w:r>
      <w:r>
        <w:rPr>
          <w:b/>
          <w:color w:val="000000"/>
        </w:rPr>
        <w:t xml:space="preserve">  Assume future track top of rail is at the same elevation as the existing top of rail elevations.</w:t>
      </w:r>
    </w:p>
    <w:p w14:paraId="5689B58C" w14:textId="77777777" w:rsidR="00A06E08" w:rsidRDefault="00A06E08" w:rsidP="00A06E08">
      <w:pPr>
        <w:spacing w:after="120"/>
        <w:ind w:left="360"/>
        <w:rPr>
          <w:b/>
          <w:color w:val="000000"/>
        </w:rPr>
      </w:pPr>
      <w:r>
        <w:rPr>
          <w:b/>
          <w:color w:val="000000"/>
        </w:rPr>
        <w:t xml:space="preserve">Site 1, considering the narrow CSXT corridor, bridge bents shall be situated outside of CSXT right-of-way at this location. </w:t>
      </w:r>
    </w:p>
    <w:p w14:paraId="7C069445" w14:textId="20E8BE15" w:rsidR="00A06E08" w:rsidRDefault="00A06E08" w:rsidP="00A06E08">
      <w:pPr>
        <w:spacing w:after="120"/>
        <w:ind w:left="360"/>
        <w:rPr>
          <w:b/>
          <w:color w:val="000000"/>
        </w:rPr>
      </w:pPr>
      <w:r>
        <w:rPr>
          <w:b/>
          <w:color w:val="000000"/>
        </w:rPr>
        <w:t xml:space="preserve">Site 2, </w:t>
      </w:r>
      <w:r w:rsidR="00CF334E">
        <w:rPr>
          <w:b/>
          <w:color w:val="000000"/>
        </w:rPr>
        <w:t>existing</w:t>
      </w:r>
      <w:r>
        <w:rPr>
          <w:b/>
          <w:color w:val="000000"/>
        </w:rPr>
        <w:t xml:space="preserve"> bridge bents shall be </w:t>
      </w:r>
      <w:r w:rsidR="00CF334E">
        <w:rPr>
          <w:b/>
          <w:color w:val="000000"/>
        </w:rPr>
        <w:t>removed three (3)-feet below finished grade</w:t>
      </w:r>
      <w:r>
        <w:rPr>
          <w:b/>
          <w:color w:val="000000"/>
        </w:rPr>
        <w:t>.</w:t>
      </w:r>
    </w:p>
    <w:p w14:paraId="23732829" w14:textId="77777777" w:rsidR="00A06E08" w:rsidRDefault="00A06E08" w:rsidP="00A06E08">
      <w:pPr>
        <w:spacing w:after="120"/>
        <w:ind w:left="360"/>
        <w:rPr>
          <w:b/>
          <w:color w:val="000000"/>
        </w:rPr>
      </w:pPr>
      <w:r>
        <w:rPr>
          <w:b/>
          <w:color w:val="000000"/>
        </w:rPr>
        <w:t>Site 3, considering the narrow CSXT corridor, bridge bents shall be situated outside of CSXT right-of-way at this location.</w:t>
      </w:r>
    </w:p>
    <w:p w14:paraId="13D86192" w14:textId="77777777" w:rsidR="00A06E08" w:rsidRDefault="00A06E08" w:rsidP="00A06E08">
      <w:pPr>
        <w:spacing w:after="120"/>
        <w:ind w:left="360"/>
        <w:rPr>
          <w:b/>
          <w:color w:val="000000"/>
        </w:rPr>
      </w:pPr>
      <w:r>
        <w:rPr>
          <w:b/>
          <w:color w:val="000000"/>
        </w:rPr>
        <w:t xml:space="preserve">Site 4, considering the narrow CSXT corridor, bridge bents shall be situated outside of CSXT right-of-way at this location. Assume one future track centered on the right-of-way, build to </w:t>
      </w:r>
      <w:r>
        <w:rPr>
          <w:b/>
          <w:color w:val="000000"/>
        </w:rPr>
        <w:lastRenderedPageBreak/>
        <w:t xml:space="preserve">match top of rail elevations of the adjacent, parallel Norfolk Southern track. Provide 23-feet of vertical clearance over that future track. </w:t>
      </w:r>
    </w:p>
    <w:p w14:paraId="6F23EC1D" w14:textId="5913113C" w:rsidR="00CF334E" w:rsidRDefault="00A06E08" w:rsidP="00A06E08">
      <w:pPr>
        <w:spacing w:after="120"/>
        <w:ind w:left="360"/>
        <w:rPr>
          <w:rStyle w:val="CommentReference"/>
        </w:rPr>
      </w:pPr>
      <w:r>
        <w:rPr>
          <w:b/>
          <w:color w:val="000000"/>
        </w:rPr>
        <w:t xml:space="preserve">Site 5, </w:t>
      </w:r>
      <w:r w:rsidR="00CF334E">
        <w:rPr>
          <w:b/>
          <w:color w:val="000000"/>
        </w:rPr>
        <w:t>existing bridge b</w:t>
      </w:r>
      <w:r w:rsidR="0045393F">
        <w:rPr>
          <w:b/>
          <w:color w:val="000000"/>
        </w:rPr>
        <w:t xml:space="preserve">ents shall be removed three (3) </w:t>
      </w:r>
      <w:r w:rsidR="00CF334E">
        <w:rPr>
          <w:b/>
          <w:color w:val="000000"/>
        </w:rPr>
        <w:t xml:space="preserve">feet below finished grade. </w:t>
      </w:r>
    </w:p>
    <w:p w14:paraId="5025F8B7" w14:textId="77777777" w:rsidR="00A06E08" w:rsidRDefault="00A06E08" w:rsidP="00A06E08">
      <w:pPr>
        <w:spacing w:after="120"/>
        <w:ind w:left="360"/>
        <w:rPr>
          <w:b/>
          <w:color w:val="000000"/>
        </w:rPr>
      </w:pPr>
      <w:r>
        <w:rPr>
          <w:b/>
          <w:color w:val="000000"/>
        </w:rPr>
        <w:t>Site 6, considering the narrow CSXT corridor, bridge bents shall be situated outside of CSXT right-of-way at this location. Assume one future track centered on the right-of-way, build to match top of rail elevations of the adjacent, parallel Norfolk Southern track. Provide 23-feet of vertical clearance over that future track.</w:t>
      </w:r>
    </w:p>
    <w:p w14:paraId="5BC358C6" w14:textId="77777777" w:rsidR="00A06E08" w:rsidRDefault="00A06E08" w:rsidP="00A06E08">
      <w:pPr>
        <w:spacing w:after="120"/>
        <w:ind w:left="360"/>
        <w:rPr>
          <w:b/>
          <w:color w:val="000000"/>
        </w:rPr>
      </w:pPr>
      <w:r>
        <w:rPr>
          <w:b/>
          <w:color w:val="000000"/>
        </w:rPr>
        <w:t xml:space="preserve">Site 7, one intermediate bridge bent may be placed within Cooper Yard at this location. Actual bridge bent locations will be negotiated during Preliminary Engineering. This is intended to maximize future use and expansion of the Yard. </w:t>
      </w:r>
    </w:p>
    <w:p w14:paraId="70318B07" w14:textId="22955443" w:rsidR="00A06E08" w:rsidRDefault="00A06E08" w:rsidP="00A06E08">
      <w:pPr>
        <w:spacing w:after="120"/>
        <w:ind w:left="360"/>
        <w:rPr>
          <w:b/>
          <w:color w:val="000000"/>
        </w:rPr>
      </w:pPr>
      <w:r>
        <w:rPr>
          <w:b/>
          <w:color w:val="000000"/>
        </w:rPr>
        <w:t xml:space="preserve">Site 8, bridge bents </w:t>
      </w:r>
      <w:r w:rsidR="00515EDB">
        <w:rPr>
          <w:b/>
          <w:color w:val="000000"/>
        </w:rPr>
        <w:t xml:space="preserve">shall </w:t>
      </w:r>
      <w:r>
        <w:rPr>
          <w:b/>
          <w:color w:val="000000"/>
        </w:rPr>
        <w:t>be located outside of the CSXT operating corridor depicted in yellow on the VAL map. One intermediate bridge bent may be situated within the non-operating right-of-way that is depicted in orange on the VAL map. Actual bridge bent locations will be negotiated during Preliminary Engineering.</w:t>
      </w:r>
      <w:r w:rsidR="006C0B16">
        <w:rPr>
          <w:b/>
          <w:color w:val="000000"/>
        </w:rPr>
        <w:t xml:space="preserve"> Assume future top of rail elevation</w:t>
      </w:r>
      <w:r w:rsidR="0045393F">
        <w:rPr>
          <w:b/>
          <w:color w:val="000000"/>
        </w:rPr>
        <w:t xml:space="preserve">s are one (1) foot above existing top of rail elevations of the existing two covered/partially covered tracks crossing Shipyard Creek Rd. </w:t>
      </w:r>
    </w:p>
    <w:p w14:paraId="37AF8959" w14:textId="77777777" w:rsidR="00A06E08" w:rsidRDefault="00A06E08" w:rsidP="00A06E08">
      <w:pPr>
        <w:spacing w:after="120"/>
        <w:ind w:left="360"/>
        <w:rPr>
          <w:b/>
          <w:color w:val="000000"/>
        </w:rPr>
      </w:pPr>
      <w:r>
        <w:rPr>
          <w:b/>
          <w:color w:val="000000"/>
        </w:rPr>
        <w:t>Construction clearance shall provide for the minimum existing vertical clearance for demolition of existing bridge structures, with 13-feet of horizontal clearance from centerline of existing track, each side, at each location.</w:t>
      </w:r>
      <w:ins w:id="1" w:author="Meyer, Matt" w:date="2015-08-24T14:28:00Z">
        <w:r>
          <w:rPr>
            <w:b/>
            <w:color w:val="000000"/>
          </w:rPr>
          <w:t xml:space="preserve"> </w:t>
        </w:r>
      </w:ins>
      <w:r w:rsidR="00CF334E">
        <w:rPr>
          <w:b/>
          <w:color w:val="000000"/>
        </w:rPr>
        <w:t xml:space="preserve"> </w:t>
      </w:r>
      <w:r>
        <w:rPr>
          <w:b/>
          <w:color w:val="000000"/>
        </w:rPr>
        <w:t xml:space="preserve">Maintain 23-feet of vertical clearance at all new bridge construction locations. </w:t>
      </w:r>
    </w:p>
    <w:p w14:paraId="6434F445" w14:textId="77777777" w:rsidR="005E6ADE" w:rsidRDefault="005E6ADE" w:rsidP="005E6ADE">
      <w:pPr>
        <w:spacing w:before="120" w:after="120"/>
        <w:ind w:left="360"/>
        <w:rPr>
          <w:b/>
          <w:color w:val="000000"/>
        </w:rPr>
      </w:pPr>
      <w:r w:rsidRPr="003A1C4A">
        <w:rPr>
          <w:b/>
          <w:color w:val="000000"/>
          <w:u w:val="single"/>
        </w:rPr>
        <w:t>Insurance Requirements</w:t>
      </w:r>
      <w:r w:rsidR="003665FB">
        <w:rPr>
          <w:b/>
          <w:color w:val="000000"/>
          <w:u w:val="single"/>
        </w:rPr>
        <w:t xml:space="preserve"> (other)</w:t>
      </w:r>
      <w:r>
        <w:rPr>
          <w:b/>
          <w:color w:val="000000"/>
        </w:rPr>
        <w:t xml:space="preserve"> – Find the attached Letter</w:t>
      </w:r>
      <w:r w:rsidR="00171EA5">
        <w:rPr>
          <w:b/>
          <w:color w:val="000000"/>
        </w:rPr>
        <w:t>s</w:t>
      </w:r>
      <w:r>
        <w:rPr>
          <w:b/>
          <w:color w:val="000000"/>
        </w:rPr>
        <w:t xml:space="preserve"> of Justification fo</w:t>
      </w:r>
      <w:r w:rsidR="001827E2">
        <w:rPr>
          <w:b/>
          <w:color w:val="000000"/>
        </w:rPr>
        <w:t xml:space="preserve">r $5M &amp; $10M RPL Insurance and </w:t>
      </w:r>
      <w:r>
        <w:rPr>
          <w:b/>
          <w:color w:val="000000"/>
        </w:rPr>
        <w:t>CSXT Special Provisions, which includes current standard insurance requirements.</w:t>
      </w:r>
      <w:r w:rsidR="00892028">
        <w:rPr>
          <w:b/>
          <w:color w:val="000000"/>
        </w:rPr>
        <w:t xml:space="preserve"> Railroad Protective Liability</w:t>
      </w:r>
      <w:r w:rsidR="00B75AB5">
        <w:rPr>
          <w:b/>
          <w:color w:val="000000"/>
        </w:rPr>
        <w:t xml:space="preserve"> (RPL)</w:t>
      </w:r>
      <w:r w:rsidR="00892028">
        <w:rPr>
          <w:b/>
          <w:color w:val="000000"/>
        </w:rPr>
        <w:t xml:space="preserve"> coverage will not be enforced for work at</w:t>
      </w:r>
      <w:r w:rsidR="003E3896">
        <w:rPr>
          <w:b/>
          <w:color w:val="000000"/>
        </w:rPr>
        <w:t xml:space="preserve"> </w:t>
      </w:r>
      <w:r w:rsidR="00020870">
        <w:rPr>
          <w:b/>
          <w:color w:val="000000"/>
        </w:rPr>
        <w:t xml:space="preserve">Site 4, Site 5, Site 6, and </w:t>
      </w:r>
      <w:r w:rsidR="003E3896">
        <w:rPr>
          <w:b/>
          <w:color w:val="000000"/>
        </w:rPr>
        <w:t xml:space="preserve">Site </w:t>
      </w:r>
      <w:r w:rsidR="00B91DC2">
        <w:rPr>
          <w:b/>
          <w:color w:val="000000"/>
        </w:rPr>
        <w:t>8</w:t>
      </w:r>
      <w:r w:rsidR="00020870">
        <w:rPr>
          <w:b/>
          <w:color w:val="000000"/>
        </w:rPr>
        <w:t xml:space="preserve">, where there will be no train operations. Should operational status change before or during construction, RPL coverage will then be required. </w:t>
      </w:r>
      <w:r w:rsidR="009A7664">
        <w:rPr>
          <w:b/>
          <w:color w:val="000000"/>
        </w:rPr>
        <w:t xml:space="preserve">RPL coverage is not required for work within and over CSXT mainline right-of-way </w:t>
      </w:r>
      <w:r w:rsidR="00020870">
        <w:rPr>
          <w:b/>
          <w:color w:val="000000"/>
        </w:rPr>
        <w:t>where there is no</w:t>
      </w:r>
      <w:r w:rsidR="00887DA5">
        <w:rPr>
          <w:b/>
          <w:color w:val="000000"/>
        </w:rPr>
        <w:t xml:space="preserve"> railroad track present.</w:t>
      </w:r>
      <w:r w:rsidR="00B91DC2">
        <w:rPr>
          <w:b/>
          <w:color w:val="000000"/>
        </w:rPr>
        <w:t xml:space="preserve"> CSXT non-operating corridor is situated </w:t>
      </w:r>
      <w:r w:rsidR="009A7664">
        <w:rPr>
          <w:b/>
          <w:color w:val="000000"/>
        </w:rPr>
        <w:t>between Norfolk Southern track</w:t>
      </w:r>
      <w:r w:rsidR="00887DA5">
        <w:rPr>
          <w:b/>
          <w:color w:val="000000"/>
        </w:rPr>
        <w:t xml:space="preserve"> (that runs par</w:t>
      </w:r>
      <w:r w:rsidR="0045205C">
        <w:rPr>
          <w:b/>
          <w:color w:val="000000"/>
        </w:rPr>
        <w:t>allel to US-78) and Meeting St. (</w:t>
      </w:r>
      <w:r w:rsidR="00887DA5">
        <w:rPr>
          <w:b/>
          <w:color w:val="000000"/>
        </w:rPr>
        <w:t>US-52</w:t>
      </w:r>
      <w:r w:rsidR="0045205C">
        <w:rPr>
          <w:b/>
          <w:color w:val="000000"/>
        </w:rPr>
        <w:t>)</w:t>
      </w:r>
      <w:r w:rsidR="00887DA5">
        <w:rPr>
          <w:b/>
          <w:color w:val="000000"/>
        </w:rPr>
        <w:t>.</w:t>
      </w:r>
    </w:p>
    <w:p w14:paraId="5E8BEC35" w14:textId="77777777" w:rsidR="00515EDB" w:rsidRDefault="00D74CA9" w:rsidP="00D74CA9">
      <w:pPr>
        <w:spacing w:after="120"/>
        <w:ind w:left="360"/>
        <w:rPr>
          <w:b/>
          <w:color w:val="000000"/>
        </w:rPr>
      </w:pPr>
      <w:r w:rsidRPr="00D74CA9">
        <w:rPr>
          <w:b/>
          <w:color w:val="000000"/>
          <w:u w:val="single"/>
        </w:rPr>
        <w:t>Fencing</w:t>
      </w:r>
      <w:r>
        <w:rPr>
          <w:b/>
          <w:color w:val="000000"/>
        </w:rPr>
        <w:t xml:space="preserve"> – </w:t>
      </w:r>
      <w:r w:rsidR="00515EDB">
        <w:rPr>
          <w:b/>
          <w:color w:val="000000"/>
        </w:rPr>
        <w:t>Overhead bridge p</w:t>
      </w:r>
      <w:r w:rsidRPr="00454984">
        <w:rPr>
          <w:b/>
          <w:color w:val="000000"/>
        </w:rPr>
        <w:t xml:space="preserve">rotective fencing will not be required for any of the planned </w:t>
      </w:r>
      <w:r>
        <w:rPr>
          <w:b/>
          <w:color w:val="000000"/>
        </w:rPr>
        <w:t>bridges</w:t>
      </w:r>
      <w:r w:rsidRPr="00454984">
        <w:rPr>
          <w:b/>
          <w:color w:val="000000"/>
        </w:rPr>
        <w:t xml:space="preserve"> over CSXT, where pedestrian facilities are omitted.</w:t>
      </w:r>
    </w:p>
    <w:p w14:paraId="38F191BC" w14:textId="77777777" w:rsidR="00D74CA9" w:rsidRPr="00D74CA9" w:rsidRDefault="00515EDB" w:rsidP="00D74CA9">
      <w:pPr>
        <w:spacing w:after="120"/>
        <w:ind w:left="360"/>
        <w:rPr>
          <w:b/>
          <w:color w:val="000000"/>
        </w:rPr>
      </w:pPr>
      <w:r>
        <w:rPr>
          <w:b/>
          <w:color w:val="000000"/>
          <w:u w:val="single"/>
        </w:rPr>
        <w:t>Demolition</w:t>
      </w:r>
      <w:r>
        <w:rPr>
          <w:b/>
          <w:color w:val="000000"/>
        </w:rPr>
        <w:t xml:space="preserve"> – All demolished structures located within CSXT right-of-way shall be removed to three (3) feet below finished grade. </w:t>
      </w:r>
    </w:p>
    <w:p w14:paraId="2670A307" w14:textId="77777777" w:rsidR="005E6ADE" w:rsidRDefault="005E6ADE" w:rsidP="005E6ADE">
      <w:pPr>
        <w:numPr>
          <w:ilvl w:val="0"/>
          <w:numId w:val="2"/>
        </w:numPr>
        <w:spacing w:after="120"/>
        <w:rPr>
          <w:color w:val="000000"/>
        </w:rPr>
      </w:pPr>
      <w:r w:rsidRPr="00856780">
        <w:rPr>
          <w:color w:val="000000"/>
        </w:rPr>
        <w:t>P</w:t>
      </w:r>
      <w:r>
        <w:rPr>
          <w:color w:val="000000"/>
        </w:rPr>
        <w:t>rovide any additional informatio</w:t>
      </w:r>
      <w:r w:rsidRPr="00856780">
        <w:rPr>
          <w:color w:val="000000"/>
        </w:rPr>
        <w:t xml:space="preserve">n/requirements specific to the </w:t>
      </w:r>
      <w:r>
        <w:rPr>
          <w:color w:val="000000"/>
        </w:rPr>
        <w:t>project</w:t>
      </w:r>
      <w:r w:rsidRPr="00856780">
        <w:rPr>
          <w:color w:val="000000"/>
        </w:rPr>
        <w:t xml:space="preserve"> site, such as MSE and/o</w:t>
      </w:r>
      <w:r>
        <w:rPr>
          <w:color w:val="000000"/>
        </w:rPr>
        <w:t>r crash wall requirements, etc.</w:t>
      </w:r>
    </w:p>
    <w:p w14:paraId="4A2B1331" w14:textId="77777777" w:rsidR="005E6ADE" w:rsidRPr="002E3BD7" w:rsidRDefault="005E6ADE" w:rsidP="005E6ADE">
      <w:pPr>
        <w:spacing w:after="120"/>
        <w:ind w:left="360"/>
        <w:rPr>
          <w:color w:val="1F497D"/>
        </w:rPr>
      </w:pPr>
      <w:r w:rsidRPr="00D74CA9">
        <w:rPr>
          <w:b/>
          <w:color w:val="000000"/>
          <w:u w:val="single"/>
        </w:rPr>
        <w:t>MSE walls</w:t>
      </w:r>
      <w:r w:rsidRPr="0016247B">
        <w:rPr>
          <w:b/>
          <w:color w:val="000000"/>
        </w:rPr>
        <w:t xml:space="preserve"> </w:t>
      </w:r>
      <w:r w:rsidR="00515EDB">
        <w:rPr>
          <w:b/>
          <w:color w:val="000000"/>
        </w:rPr>
        <w:t>– MSE type walls will not be permitted within CSXT right-of-way</w:t>
      </w:r>
      <w:r w:rsidR="003A1C4A">
        <w:rPr>
          <w:b/>
          <w:color w:val="000000"/>
        </w:rPr>
        <w:t xml:space="preserve">. </w:t>
      </w:r>
      <w:r w:rsidR="00C32418" w:rsidRPr="0016247B">
        <w:rPr>
          <w:b/>
          <w:color w:val="000000"/>
        </w:rPr>
        <w:t>C</w:t>
      </w:r>
      <w:r w:rsidR="0068666D" w:rsidRPr="0016247B">
        <w:rPr>
          <w:b/>
          <w:color w:val="000000"/>
        </w:rPr>
        <w:t xml:space="preserve">rash walls </w:t>
      </w:r>
      <w:r w:rsidR="00C32418" w:rsidRPr="0016247B">
        <w:rPr>
          <w:b/>
          <w:color w:val="000000"/>
        </w:rPr>
        <w:t>will need to be included at bridge bents situated within 25-feet of any existing or future track, including those bents situated outside of</w:t>
      </w:r>
      <w:r w:rsidR="00BB2CF3">
        <w:rPr>
          <w:b/>
          <w:color w:val="000000"/>
        </w:rPr>
        <w:t xml:space="preserve"> </w:t>
      </w:r>
      <w:r w:rsidR="007649CD">
        <w:rPr>
          <w:b/>
          <w:color w:val="000000"/>
        </w:rPr>
        <w:t>CSXT</w:t>
      </w:r>
      <w:r w:rsidR="00C32418" w:rsidRPr="0016247B">
        <w:rPr>
          <w:b/>
          <w:color w:val="000000"/>
        </w:rPr>
        <w:t xml:space="preserve"> right-of-way.  </w:t>
      </w:r>
      <w:r w:rsidRPr="0016247B">
        <w:rPr>
          <w:b/>
          <w:color w:val="000000"/>
        </w:rPr>
        <w:t>Final determination of what will be allowed on CSXT right-of-way will be provided during Preliminary Engineering (PE) review.</w:t>
      </w:r>
      <w:r w:rsidR="00844625">
        <w:rPr>
          <w:b/>
          <w:color w:val="1F497D"/>
        </w:rPr>
        <w:t xml:space="preserve"> </w:t>
      </w:r>
    </w:p>
    <w:p w14:paraId="718C1BDC" w14:textId="77777777" w:rsidR="005E6ADE" w:rsidRDefault="005E6ADE" w:rsidP="005E6ADE">
      <w:pPr>
        <w:numPr>
          <w:ilvl w:val="0"/>
          <w:numId w:val="2"/>
        </w:numPr>
        <w:spacing w:after="120"/>
        <w:rPr>
          <w:color w:val="000000"/>
        </w:rPr>
      </w:pPr>
      <w:r w:rsidRPr="00856780">
        <w:rPr>
          <w:color w:val="000000"/>
        </w:rPr>
        <w:t>Provide an estimated cost for the preliminary engineering re</w:t>
      </w:r>
      <w:r>
        <w:rPr>
          <w:color w:val="000000"/>
        </w:rPr>
        <w:t>view of the project’s plans</w:t>
      </w:r>
    </w:p>
    <w:p w14:paraId="2715B7B1" w14:textId="77777777" w:rsidR="005E6ADE" w:rsidRPr="0016247B" w:rsidRDefault="005E6ADE" w:rsidP="005E6ADE">
      <w:pPr>
        <w:spacing w:after="120"/>
        <w:ind w:left="360"/>
        <w:rPr>
          <w:b/>
          <w:color w:val="000000"/>
        </w:rPr>
      </w:pPr>
      <w:r w:rsidRPr="0016247B">
        <w:rPr>
          <w:b/>
          <w:color w:val="000000"/>
        </w:rPr>
        <w:lastRenderedPageBreak/>
        <w:t xml:space="preserve">The estimate of actual CSXT expenses relating to PE review of the design materials will depend on the complexities of the project, duration of review, number of design submittals, and other variables. </w:t>
      </w:r>
      <w:r w:rsidR="008C5FF6" w:rsidRPr="0016247B">
        <w:rPr>
          <w:b/>
          <w:color w:val="000000"/>
        </w:rPr>
        <w:t xml:space="preserve">The </w:t>
      </w:r>
      <w:r w:rsidR="00BB2CF3">
        <w:rPr>
          <w:b/>
          <w:color w:val="000000"/>
        </w:rPr>
        <w:t xml:space="preserve">below budget </w:t>
      </w:r>
      <w:r w:rsidRPr="0016247B">
        <w:rPr>
          <w:b/>
          <w:color w:val="000000"/>
        </w:rPr>
        <w:t xml:space="preserve">estimate </w:t>
      </w:r>
      <w:r w:rsidR="00BB2CF3">
        <w:rPr>
          <w:b/>
          <w:color w:val="000000"/>
        </w:rPr>
        <w:t xml:space="preserve">includes </w:t>
      </w:r>
      <w:r w:rsidR="008C5FF6" w:rsidRPr="0016247B">
        <w:rPr>
          <w:b/>
          <w:color w:val="000000"/>
        </w:rPr>
        <w:t>review</w:t>
      </w:r>
      <w:r w:rsidR="00BB2CF3">
        <w:rPr>
          <w:b/>
          <w:color w:val="000000"/>
        </w:rPr>
        <w:t>s</w:t>
      </w:r>
      <w:r w:rsidR="008C5FF6" w:rsidRPr="0016247B">
        <w:rPr>
          <w:b/>
          <w:color w:val="000000"/>
        </w:rPr>
        <w:t xml:space="preserve"> of the preliminary design package, revised preliminary design package, and final design package</w:t>
      </w:r>
      <w:r w:rsidR="00BB2CF3">
        <w:rPr>
          <w:b/>
          <w:color w:val="000000"/>
        </w:rPr>
        <w:t>s. Should additional reviews become necessar</w:t>
      </w:r>
      <w:r w:rsidR="00074EDA">
        <w:rPr>
          <w:b/>
          <w:color w:val="000000"/>
        </w:rPr>
        <w:t>y, cost is approximated to be $3</w:t>
      </w:r>
      <w:r w:rsidR="00BB2CF3">
        <w:rPr>
          <w:b/>
          <w:color w:val="000000"/>
        </w:rPr>
        <w:t>,</w:t>
      </w:r>
      <w:r w:rsidR="00074EDA">
        <w:rPr>
          <w:b/>
          <w:color w:val="000000"/>
        </w:rPr>
        <w:t>0</w:t>
      </w:r>
      <w:r w:rsidR="00BB2CF3">
        <w:rPr>
          <w:b/>
          <w:color w:val="000000"/>
        </w:rPr>
        <w:t xml:space="preserve">00.00 for each </w:t>
      </w:r>
      <w:r w:rsidR="00923259">
        <w:rPr>
          <w:b/>
          <w:color w:val="000000"/>
        </w:rPr>
        <w:t xml:space="preserve">crossing </w:t>
      </w:r>
      <w:r w:rsidR="00BB2CF3">
        <w:rPr>
          <w:b/>
          <w:color w:val="000000"/>
        </w:rPr>
        <w:t>location</w:t>
      </w:r>
      <w:r w:rsidR="00923259">
        <w:rPr>
          <w:b/>
          <w:color w:val="000000"/>
        </w:rPr>
        <w:t xml:space="preserve"> requiring additional review. Actual cost will vary depending on </w:t>
      </w:r>
      <w:r w:rsidR="008C5FF6" w:rsidRPr="0016247B">
        <w:rPr>
          <w:b/>
          <w:color w:val="000000"/>
        </w:rPr>
        <w:t xml:space="preserve">complexity of railroad involvement and prior unresolved comments. </w:t>
      </w:r>
      <w:r w:rsidRPr="0016247B">
        <w:rPr>
          <w:b/>
          <w:color w:val="000000"/>
        </w:rPr>
        <w:t xml:space="preserve">Additional </w:t>
      </w:r>
      <w:r w:rsidR="00923259">
        <w:rPr>
          <w:b/>
          <w:color w:val="000000"/>
        </w:rPr>
        <w:t>cost will be incurred</w:t>
      </w:r>
      <w:r w:rsidR="00B1430A">
        <w:rPr>
          <w:b/>
          <w:color w:val="000000"/>
        </w:rPr>
        <w:t xml:space="preserve"> whenever design</w:t>
      </w:r>
      <w:r w:rsidRPr="0016247B">
        <w:rPr>
          <w:b/>
          <w:color w:val="000000"/>
        </w:rPr>
        <w:t xml:space="preserve"> plans are revised and resubmitted</w:t>
      </w:r>
      <w:r w:rsidR="00923259">
        <w:rPr>
          <w:b/>
          <w:color w:val="000000"/>
        </w:rPr>
        <w:t xml:space="preserve"> to CSXT for review</w:t>
      </w:r>
      <w:r w:rsidRPr="0016247B">
        <w:rPr>
          <w:b/>
          <w:color w:val="000000"/>
        </w:rPr>
        <w:t xml:space="preserve">. </w:t>
      </w:r>
    </w:p>
    <w:p w14:paraId="0734C304" w14:textId="77777777" w:rsidR="005E6ADE" w:rsidRDefault="00CC5068" w:rsidP="005E6ADE">
      <w:pPr>
        <w:spacing w:after="120"/>
        <w:ind w:left="360"/>
        <w:rPr>
          <w:b/>
          <w:color w:val="000000"/>
        </w:rPr>
      </w:pPr>
      <w:r>
        <w:rPr>
          <w:b/>
          <w:color w:val="000000"/>
        </w:rPr>
        <w:t>The following</w:t>
      </w:r>
      <w:r w:rsidR="00923259">
        <w:rPr>
          <w:b/>
          <w:color w:val="000000"/>
        </w:rPr>
        <w:t xml:space="preserve"> PE estimate </w:t>
      </w:r>
      <w:r w:rsidR="003E1C77" w:rsidRPr="0016247B">
        <w:rPr>
          <w:b/>
          <w:color w:val="000000"/>
        </w:rPr>
        <w:t xml:space="preserve">captures </w:t>
      </w:r>
      <w:r w:rsidR="005E6ADE" w:rsidRPr="0016247B">
        <w:rPr>
          <w:b/>
          <w:color w:val="000000"/>
        </w:rPr>
        <w:t xml:space="preserve">work performed by CSXT for attendance in </w:t>
      </w:r>
      <w:r w:rsidR="003E1C77" w:rsidRPr="0016247B">
        <w:rPr>
          <w:b/>
          <w:color w:val="000000"/>
        </w:rPr>
        <w:t xml:space="preserve">a </w:t>
      </w:r>
      <w:r w:rsidR="005E6ADE" w:rsidRPr="0016247B">
        <w:rPr>
          <w:b/>
          <w:color w:val="000000"/>
        </w:rPr>
        <w:t>pre-design meetin</w:t>
      </w:r>
      <w:r w:rsidR="003E1C77" w:rsidRPr="0016247B">
        <w:rPr>
          <w:b/>
          <w:color w:val="000000"/>
        </w:rPr>
        <w:t>g</w:t>
      </w:r>
      <w:r w:rsidR="005E6ADE" w:rsidRPr="0016247B">
        <w:rPr>
          <w:b/>
          <w:color w:val="000000"/>
        </w:rPr>
        <w:t>, design development coordination correspondence, documentation, reports, review of design concepts, and other work performed in support of the design-build team prior to delivery of the preliminary design plans and calculations for initial PE review.</w:t>
      </w:r>
      <w:r w:rsidR="00923259">
        <w:rPr>
          <w:b/>
          <w:color w:val="000000"/>
        </w:rPr>
        <w:t xml:space="preserve"> All scope will be performed on a time and material basis. Should advance payment be required by CSXT Public Projects, unused monies will be refunded to the payee following completion and acceptance of the project. </w:t>
      </w:r>
    </w:p>
    <w:p w14:paraId="0E2A2F65" w14:textId="77777777" w:rsidR="00CC5068" w:rsidRPr="0016247B" w:rsidRDefault="00CC5068" w:rsidP="005E6ADE">
      <w:pPr>
        <w:spacing w:after="120"/>
        <w:ind w:left="360"/>
        <w:rPr>
          <w:b/>
          <w:color w:val="000000"/>
        </w:rPr>
      </w:pPr>
      <w:r>
        <w:rPr>
          <w:b/>
          <w:color w:val="000000"/>
        </w:rPr>
        <w:t>Based on limited information, below is an anticipated PE estimate for CSX’s in-office and contracted services. This estimate is based on three plan reviews as described in paragraph eight (8).</w:t>
      </w:r>
    </w:p>
    <w:p w14:paraId="0368FF5A" w14:textId="77777777" w:rsidR="002E00DF" w:rsidRPr="0016247B" w:rsidRDefault="002E00DF" w:rsidP="007629F0">
      <w:pPr>
        <w:spacing w:after="240"/>
        <w:ind w:left="360"/>
        <w:rPr>
          <w:b/>
          <w:color w:val="000000"/>
        </w:rPr>
      </w:pPr>
      <w:r w:rsidRPr="0016247B">
        <w:rPr>
          <w:b/>
          <w:color w:val="000000"/>
        </w:rPr>
        <w:t xml:space="preserve">Anticipated PE scope </w:t>
      </w:r>
      <w:r w:rsidR="00E75F0B">
        <w:rPr>
          <w:b/>
          <w:color w:val="000000"/>
        </w:rPr>
        <w:t xml:space="preserve">and budget estimate </w:t>
      </w:r>
      <w:r w:rsidRPr="0016247B">
        <w:rPr>
          <w:b/>
          <w:color w:val="000000"/>
        </w:rPr>
        <w:t>is listed below:</w:t>
      </w:r>
    </w:p>
    <w:tbl>
      <w:tblPr>
        <w:tblW w:w="8640" w:type="dxa"/>
        <w:tblInd w:w="828" w:type="dxa"/>
        <w:tblLayout w:type="fixed"/>
        <w:tblLook w:val="04A0" w:firstRow="1" w:lastRow="0" w:firstColumn="1" w:lastColumn="0" w:noHBand="0" w:noVBand="1"/>
      </w:tblPr>
      <w:tblGrid>
        <w:gridCol w:w="7380"/>
        <w:gridCol w:w="1260"/>
      </w:tblGrid>
      <w:tr w:rsidR="00310297" w:rsidRPr="007629F0" w14:paraId="60111D88" w14:textId="77777777" w:rsidTr="00596B8F">
        <w:trPr>
          <w:trHeight w:val="74"/>
        </w:trPr>
        <w:tc>
          <w:tcPr>
            <w:tcW w:w="7380" w:type="dxa"/>
            <w:tcBorders>
              <w:top w:val="nil"/>
              <w:left w:val="nil"/>
              <w:bottom w:val="single" w:sz="12" w:space="0" w:color="548DD4"/>
              <w:right w:val="nil"/>
            </w:tcBorders>
            <w:shd w:val="clear" w:color="auto" w:fill="auto"/>
            <w:vAlign w:val="center"/>
          </w:tcPr>
          <w:p w14:paraId="6E18C203" w14:textId="77777777" w:rsidR="00310297" w:rsidRPr="00596B8F" w:rsidRDefault="00310297" w:rsidP="00667BE9">
            <w:pPr>
              <w:overflowPunct/>
              <w:autoSpaceDE/>
              <w:autoSpaceDN/>
              <w:adjustRightInd/>
              <w:spacing w:after="0" w:line="240" w:lineRule="auto"/>
              <w:ind w:left="72"/>
              <w:contextualSpacing/>
              <w:jc w:val="center"/>
              <w:textAlignment w:val="auto"/>
              <w:rPr>
                <w:rFonts w:cs="Arial"/>
                <w:b/>
                <w:color w:val="548DD4"/>
              </w:rPr>
            </w:pPr>
            <w:r w:rsidRPr="00596B8F">
              <w:rPr>
                <w:rFonts w:cs="Arial"/>
                <w:b/>
                <w:color w:val="548DD4"/>
              </w:rPr>
              <w:t>Task</w:t>
            </w:r>
          </w:p>
        </w:tc>
        <w:tc>
          <w:tcPr>
            <w:tcW w:w="1260" w:type="dxa"/>
            <w:tcBorders>
              <w:top w:val="nil"/>
              <w:left w:val="nil"/>
              <w:bottom w:val="single" w:sz="12" w:space="0" w:color="548DD4"/>
              <w:right w:val="nil"/>
            </w:tcBorders>
            <w:vAlign w:val="center"/>
          </w:tcPr>
          <w:p w14:paraId="46D7CE46" w14:textId="77777777" w:rsidR="00310297" w:rsidRPr="00596B8F" w:rsidRDefault="00310297" w:rsidP="00667BE9">
            <w:pPr>
              <w:spacing w:after="0" w:line="240" w:lineRule="auto"/>
              <w:contextualSpacing/>
              <w:jc w:val="center"/>
              <w:rPr>
                <w:rFonts w:cs="Arial"/>
                <w:b/>
                <w:color w:val="548DD4"/>
              </w:rPr>
            </w:pPr>
            <w:r w:rsidRPr="00596B8F">
              <w:rPr>
                <w:rFonts w:cs="Arial"/>
                <w:b/>
                <w:color w:val="548DD4"/>
              </w:rPr>
              <w:t>Est. Cost</w:t>
            </w:r>
          </w:p>
        </w:tc>
      </w:tr>
      <w:tr w:rsidR="00981777" w:rsidRPr="007629F0" w14:paraId="79263B5D" w14:textId="77777777" w:rsidTr="00596B8F">
        <w:trPr>
          <w:trHeight w:val="74"/>
        </w:trPr>
        <w:tc>
          <w:tcPr>
            <w:tcW w:w="7380" w:type="dxa"/>
            <w:tcBorders>
              <w:top w:val="single" w:sz="12" w:space="0" w:color="548DD4"/>
              <w:left w:val="nil"/>
              <w:bottom w:val="single" w:sz="2" w:space="0" w:color="95B3D7"/>
              <w:right w:val="nil"/>
            </w:tcBorders>
            <w:shd w:val="clear" w:color="auto" w:fill="auto"/>
            <w:vAlign w:val="center"/>
            <w:hideMark/>
          </w:tcPr>
          <w:p w14:paraId="0BA6DCE6" w14:textId="77777777" w:rsidR="00981777" w:rsidRPr="007629F0" w:rsidRDefault="00981777" w:rsidP="00667BE9">
            <w:pPr>
              <w:overflowPunct/>
              <w:autoSpaceDE/>
              <w:autoSpaceDN/>
              <w:adjustRightInd/>
              <w:spacing w:after="0" w:line="240" w:lineRule="auto"/>
              <w:ind w:left="72"/>
              <w:contextualSpacing/>
              <w:textAlignment w:val="auto"/>
              <w:rPr>
                <w:rFonts w:cs="Arial"/>
                <w:color w:val="000000"/>
              </w:rPr>
            </w:pPr>
            <w:r>
              <w:rPr>
                <w:rFonts w:cs="Arial"/>
                <w:color w:val="000000"/>
              </w:rPr>
              <w:t>CSXT In-Office Administrative Support</w:t>
            </w:r>
          </w:p>
        </w:tc>
        <w:tc>
          <w:tcPr>
            <w:tcW w:w="1260" w:type="dxa"/>
            <w:tcBorders>
              <w:top w:val="single" w:sz="12" w:space="0" w:color="548DD4"/>
              <w:left w:val="nil"/>
              <w:bottom w:val="single" w:sz="2" w:space="0" w:color="95B3D7"/>
              <w:right w:val="nil"/>
            </w:tcBorders>
            <w:vAlign w:val="center"/>
          </w:tcPr>
          <w:p w14:paraId="1B752C03" w14:textId="77777777" w:rsidR="00981777" w:rsidRPr="007629F0" w:rsidRDefault="00981777" w:rsidP="00667BE9">
            <w:pPr>
              <w:spacing w:after="0" w:line="240" w:lineRule="auto"/>
              <w:contextualSpacing/>
              <w:rPr>
                <w:rFonts w:cs="Arial"/>
              </w:rPr>
            </w:pPr>
            <w:r>
              <w:rPr>
                <w:rFonts w:cs="Arial"/>
              </w:rPr>
              <w:t>$6,000.00</w:t>
            </w:r>
          </w:p>
        </w:tc>
      </w:tr>
      <w:tr w:rsidR="00981777" w:rsidRPr="007629F0" w14:paraId="0C1EC36C" w14:textId="77777777" w:rsidTr="00596B8F">
        <w:trPr>
          <w:trHeight w:val="74"/>
        </w:trPr>
        <w:tc>
          <w:tcPr>
            <w:tcW w:w="7380" w:type="dxa"/>
            <w:tcBorders>
              <w:top w:val="single" w:sz="2" w:space="0" w:color="95B3D7"/>
              <w:left w:val="nil"/>
              <w:bottom w:val="single" w:sz="2" w:space="0" w:color="95B3D7"/>
              <w:right w:val="nil"/>
            </w:tcBorders>
            <w:shd w:val="clear" w:color="auto" w:fill="auto"/>
            <w:vAlign w:val="center"/>
          </w:tcPr>
          <w:p w14:paraId="4AC05B8A" w14:textId="77777777" w:rsidR="00981777" w:rsidRPr="007629F0" w:rsidRDefault="00981777" w:rsidP="00667BE9">
            <w:pPr>
              <w:overflowPunct/>
              <w:autoSpaceDE/>
              <w:autoSpaceDN/>
              <w:adjustRightInd/>
              <w:spacing w:after="0" w:line="240" w:lineRule="auto"/>
              <w:ind w:left="72"/>
              <w:contextualSpacing/>
              <w:textAlignment w:val="auto"/>
              <w:rPr>
                <w:rFonts w:cs="Arial"/>
                <w:color w:val="000000"/>
              </w:rPr>
            </w:pPr>
            <w:r>
              <w:rPr>
                <w:rFonts w:cs="Arial"/>
                <w:color w:val="000000"/>
              </w:rPr>
              <w:t>CSXT In-Office Signal Assistant</w:t>
            </w:r>
          </w:p>
        </w:tc>
        <w:tc>
          <w:tcPr>
            <w:tcW w:w="1260" w:type="dxa"/>
            <w:tcBorders>
              <w:top w:val="single" w:sz="2" w:space="0" w:color="95B3D7"/>
              <w:left w:val="nil"/>
              <w:bottom w:val="single" w:sz="2" w:space="0" w:color="95B3D7"/>
              <w:right w:val="nil"/>
            </w:tcBorders>
            <w:vAlign w:val="center"/>
          </w:tcPr>
          <w:p w14:paraId="5084A79B" w14:textId="77777777" w:rsidR="00981777" w:rsidRPr="007629F0" w:rsidRDefault="00981777" w:rsidP="00667BE9">
            <w:pPr>
              <w:spacing w:after="0" w:line="240" w:lineRule="auto"/>
              <w:contextualSpacing/>
              <w:rPr>
                <w:rFonts w:cs="Arial"/>
              </w:rPr>
            </w:pPr>
            <w:r>
              <w:rPr>
                <w:rFonts w:cs="Arial"/>
              </w:rPr>
              <w:t>$4,000.00</w:t>
            </w:r>
          </w:p>
        </w:tc>
      </w:tr>
      <w:tr w:rsidR="007629F0" w:rsidRPr="007629F0" w14:paraId="286C82E7" w14:textId="77777777" w:rsidTr="00596B8F">
        <w:trPr>
          <w:trHeight w:val="74"/>
        </w:trPr>
        <w:tc>
          <w:tcPr>
            <w:tcW w:w="7380" w:type="dxa"/>
            <w:tcBorders>
              <w:top w:val="single" w:sz="2" w:space="0" w:color="95B3D7"/>
              <w:left w:val="nil"/>
              <w:bottom w:val="single" w:sz="4" w:space="0" w:color="B8CCE4"/>
              <w:right w:val="nil"/>
            </w:tcBorders>
            <w:shd w:val="clear" w:color="auto" w:fill="auto"/>
            <w:vAlign w:val="center"/>
            <w:hideMark/>
          </w:tcPr>
          <w:p w14:paraId="133BBF1C"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PE Project file setup, project initiation, RailDOCS and financial setup</w:t>
            </w:r>
          </w:p>
        </w:tc>
        <w:tc>
          <w:tcPr>
            <w:tcW w:w="1260" w:type="dxa"/>
            <w:tcBorders>
              <w:top w:val="single" w:sz="2" w:space="0" w:color="95B3D7"/>
              <w:left w:val="nil"/>
              <w:bottom w:val="single" w:sz="4" w:space="0" w:color="B8CCE4"/>
              <w:right w:val="nil"/>
            </w:tcBorders>
            <w:vAlign w:val="center"/>
          </w:tcPr>
          <w:p w14:paraId="761F4379" w14:textId="77777777" w:rsidR="007629F0" w:rsidRPr="007629F0" w:rsidRDefault="007629F0" w:rsidP="00667BE9">
            <w:pPr>
              <w:spacing w:after="0" w:line="240" w:lineRule="auto"/>
              <w:contextualSpacing/>
              <w:rPr>
                <w:rFonts w:cs="Arial"/>
              </w:rPr>
            </w:pPr>
            <w:r w:rsidRPr="007629F0">
              <w:rPr>
                <w:rFonts w:cs="Arial"/>
              </w:rPr>
              <w:t>$489.00</w:t>
            </w:r>
          </w:p>
        </w:tc>
      </w:tr>
      <w:tr w:rsidR="007629F0" w:rsidRPr="007629F0" w14:paraId="42C5C5A7" w14:textId="77777777" w:rsidTr="00667BE9">
        <w:trPr>
          <w:trHeight w:val="215"/>
        </w:trPr>
        <w:tc>
          <w:tcPr>
            <w:tcW w:w="7380" w:type="dxa"/>
            <w:tcBorders>
              <w:top w:val="single" w:sz="4" w:space="0" w:color="B8CCE4"/>
              <w:left w:val="nil"/>
              <w:bottom w:val="single" w:sz="4" w:space="0" w:color="B8CCE4"/>
              <w:right w:val="nil"/>
            </w:tcBorders>
            <w:shd w:val="clear" w:color="auto" w:fill="auto"/>
            <w:vAlign w:val="center"/>
            <w:hideMark/>
          </w:tcPr>
          <w:p w14:paraId="65E69AD4"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Generate PE estimate, review PE agreement, and routing of PE Agreement</w:t>
            </w:r>
          </w:p>
        </w:tc>
        <w:tc>
          <w:tcPr>
            <w:tcW w:w="1260" w:type="dxa"/>
            <w:tcBorders>
              <w:top w:val="single" w:sz="4" w:space="0" w:color="B8CCE4"/>
              <w:left w:val="nil"/>
              <w:bottom w:val="single" w:sz="4" w:space="0" w:color="B8CCE4"/>
              <w:right w:val="nil"/>
            </w:tcBorders>
            <w:vAlign w:val="center"/>
          </w:tcPr>
          <w:p w14:paraId="5ACE98B9" w14:textId="77777777" w:rsidR="007629F0" w:rsidRPr="007629F0" w:rsidRDefault="007629F0" w:rsidP="00667BE9">
            <w:pPr>
              <w:spacing w:after="0" w:line="240" w:lineRule="auto"/>
              <w:contextualSpacing/>
              <w:rPr>
                <w:rFonts w:cs="Arial"/>
              </w:rPr>
            </w:pPr>
            <w:r w:rsidRPr="007629F0">
              <w:rPr>
                <w:rFonts w:cs="Arial"/>
              </w:rPr>
              <w:t>$450.00</w:t>
            </w:r>
          </w:p>
        </w:tc>
      </w:tr>
      <w:tr w:rsidR="007629F0" w:rsidRPr="007629F0" w14:paraId="2819043D" w14:textId="77777777" w:rsidTr="00667BE9">
        <w:trPr>
          <w:trHeight w:val="179"/>
        </w:trPr>
        <w:tc>
          <w:tcPr>
            <w:tcW w:w="7380" w:type="dxa"/>
            <w:tcBorders>
              <w:top w:val="single" w:sz="4" w:space="0" w:color="B8CCE4"/>
              <w:left w:val="nil"/>
              <w:bottom w:val="single" w:sz="4" w:space="0" w:color="B8CCE4"/>
              <w:right w:val="nil"/>
            </w:tcBorders>
            <w:shd w:val="clear" w:color="auto" w:fill="auto"/>
            <w:vAlign w:val="center"/>
            <w:hideMark/>
          </w:tcPr>
          <w:p w14:paraId="383C6658"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Site assessment/onsite p</w:t>
            </w:r>
            <w:r>
              <w:rPr>
                <w:rFonts w:cs="Arial"/>
                <w:color w:val="000000"/>
              </w:rPr>
              <w:t>redesign meeting with D-B team</w:t>
            </w:r>
          </w:p>
        </w:tc>
        <w:tc>
          <w:tcPr>
            <w:tcW w:w="1260" w:type="dxa"/>
            <w:tcBorders>
              <w:top w:val="single" w:sz="4" w:space="0" w:color="B8CCE4"/>
              <w:left w:val="nil"/>
              <w:bottom w:val="single" w:sz="4" w:space="0" w:color="B8CCE4"/>
              <w:right w:val="nil"/>
            </w:tcBorders>
            <w:vAlign w:val="center"/>
          </w:tcPr>
          <w:p w14:paraId="002F0D2C" w14:textId="77777777" w:rsidR="007629F0" w:rsidRPr="007629F0" w:rsidRDefault="007629F0" w:rsidP="00667BE9">
            <w:pPr>
              <w:spacing w:after="0" w:line="240" w:lineRule="auto"/>
              <w:contextualSpacing/>
              <w:rPr>
                <w:rFonts w:cs="Arial"/>
              </w:rPr>
            </w:pPr>
            <w:r w:rsidRPr="007629F0">
              <w:rPr>
                <w:rFonts w:cs="Arial"/>
              </w:rPr>
              <w:t>$1,410.00</w:t>
            </w:r>
          </w:p>
        </w:tc>
      </w:tr>
      <w:tr w:rsidR="007629F0" w:rsidRPr="007629F0" w14:paraId="57AB7877" w14:textId="77777777" w:rsidTr="00667BE9">
        <w:trPr>
          <w:trHeight w:val="152"/>
        </w:trPr>
        <w:tc>
          <w:tcPr>
            <w:tcW w:w="7380" w:type="dxa"/>
            <w:tcBorders>
              <w:top w:val="single" w:sz="4" w:space="0" w:color="B8CCE4"/>
              <w:left w:val="nil"/>
              <w:bottom w:val="single" w:sz="4" w:space="0" w:color="B8CCE4"/>
              <w:right w:val="nil"/>
            </w:tcBorders>
            <w:shd w:val="clear" w:color="auto" w:fill="auto"/>
            <w:vAlign w:val="center"/>
            <w:hideMark/>
          </w:tcPr>
          <w:p w14:paraId="62C454ED"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Coordinate with CSXT Network Planning for future operational needs</w:t>
            </w:r>
          </w:p>
        </w:tc>
        <w:tc>
          <w:tcPr>
            <w:tcW w:w="1260" w:type="dxa"/>
            <w:tcBorders>
              <w:top w:val="single" w:sz="4" w:space="0" w:color="B8CCE4"/>
              <w:left w:val="nil"/>
              <w:bottom w:val="single" w:sz="4" w:space="0" w:color="B8CCE4"/>
              <w:right w:val="nil"/>
            </w:tcBorders>
            <w:vAlign w:val="center"/>
          </w:tcPr>
          <w:p w14:paraId="20FAFC3D" w14:textId="77777777" w:rsidR="007629F0" w:rsidRPr="007629F0" w:rsidRDefault="007629F0" w:rsidP="00667BE9">
            <w:pPr>
              <w:spacing w:after="0" w:line="240" w:lineRule="auto"/>
              <w:contextualSpacing/>
              <w:rPr>
                <w:rFonts w:cs="Arial"/>
              </w:rPr>
            </w:pPr>
            <w:r w:rsidRPr="007629F0">
              <w:rPr>
                <w:rFonts w:cs="Arial"/>
              </w:rPr>
              <w:t>$720.00</w:t>
            </w:r>
          </w:p>
        </w:tc>
      </w:tr>
      <w:tr w:rsidR="007629F0" w:rsidRPr="007629F0" w14:paraId="4A959E27" w14:textId="77777777" w:rsidTr="00667BE9">
        <w:trPr>
          <w:trHeight w:val="206"/>
        </w:trPr>
        <w:tc>
          <w:tcPr>
            <w:tcW w:w="7380" w:type="dxa"/>
            <w:tcBorders>
              <w:top w:val="single" w:sz="4" w:space="0" w:color="B8CCE4"/>
              <w:left w:val="nil"/>
              <w:bottom w:val="single" w:sz="4" w:space="0" w:color="B8CCE4"/>
              <w:right w:val="nil"/>
            </w:tcBorders>
            <w:shd w:val="clear" w:color="auto" w:fill="auto"/>
            <w:vAlign w:val="center"/>
            <w:hideMark/>
          </w:tcPr>
          <w:p w14:paraId="683951EF"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Verify right-of-way limits with Property Services</w:t>
            </w:r>
          </w:p>
        </w:tc>
        <w:tc>
          <w:tcPr>
            <w:tcW w:w="1260" w:type="dxa"/>
            <w:tcBorders>
              <w:top w:val="single" w:sz="4" w:space="0" w:color="B8CCE4"/>
              <w:left w:val="nil"/>
              <w:bottom w:val="single" w:sz="4" w:space="0" w:color="B8CCE4"/>
              <w:right w:val="nil"/>
            </w:tcBorders>
            <w:vAlign w:val="center"/>
          </w:tcPr>
          <w:p w14:paraId="7A091C75" w14:textId="77777777" w:rsidR="007629F0" w:rsidRPr="007629F0" w:rsidRDefault="007629F0" w:rsidP="00667BE9">
            <w:pPr>
              <w:spacing w:after="0" w:line="240" w:lineRule="auto"/>
              <w:contextualSpacing/>
              <w:rPr>
                <w:rFonts w:cs="Arial"/>
              </w:rPr>
            </w:pPr>
            <w:r w:rsidRPr="007629F0">
              <w:rPr>
                <w:rFonts w:cs="Arial"/>
              </w:rPr>
              <w:t>$450.00</w:t>
            </w:r>
          </w:p>
        </w:tc>
      </w:tr>
      <w:tr w:rsidR="007629F0" w:rsidRPr="007629F0" w14:paraId="2948B1E3" w14:textId="77777777" w:rsidTr="00667BE9">
        <w:trPr>
          <w:trHeight w:val="179"/>
        </w:trPr>
        <w:tc>
          <w:tcPr>
            <w:tcW w:w="7380" w:type="dxa"/>
            <w:tcBorders>
              <w:top w:val="single" w:sz="4" w:space="0" w:color="B8CCE4"/>
              <w:left w:val="nil"/>
              <w:bottom w:val="single" w:sz="4" w:space="0" w:color="B8CCE4"/>
              <w:right w:val="nil"/>
            </w:tcBorders>
            <w:shd w:val="clear" w:color="auto" w:fill="auto"/>
            <w:vAlign w:val="center"/>
            <w:hideMark/>
          </w:tcPr>
          <w:p w14:paraId="68E11C80"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Coordination with Signal Assistant and conflict determination</w:t>
            </w:r>
          </w:p>
        </w:tc>
        <w:tc>
          <w:tcPr>
            <w:tcW w:w="1260" w:type="dxa"/>
            <w:tcBorders>
              <w:top w:val="single" w:sz="4" w:space="0" w:color="B8CCE4"/>
              <w:left w:val="nil"/>
              <w:bottom w:val="single" w:sz="4" w:space="0" w:color="B8CCE4"/>
              <w:right w:val="nil"/>
            </w:tcBorders>
            <w:vAlign w:val="center"/>
          </w:tcPr>
          <w:p w14:paraId="1F0F4EA4" w14:textId="77777777" w:rsidR="007629F0" w:rsidRPr="007629F0" w:rsidRDefault="007629F0" w:rsidP="00667BE9">
            <w:pPr>
              <w:spacing w:after="0" w:line="240" w:lineRule="auto"/>
              <w:contextualSpacing/>
              <w:rPr>
                <w:rFonts w:cs="Arial"/>
              </w:rPr>
            </w:pPr>
            <w:r w:rsidRPr="007629F0">
              <w:rPr>
                <w:rFonts w:cs="Arial"/>
              </w:rPr>
              <w:t>$690.00</w:t>
            </w:r>
          </w:p>
        </w:tc>
      </w:tr>
      <w:tr w:rsidR="007629F0" w:rsidRPr="007629F0" w14:paraId="0EB4553F" w14:textId="77777777" w:rsidTr="00667BE9">
        <w:trPr>
          <w:trHeight w:val="242"/>
        </w:trPr>
        <w:tc>
          <w:tcPr>
            <w:tcW w:w="7380" w:type="dxa"/>
            <w:tcBorders>
              <w:top w:val="single" w:sz="4" w:space="0" w:color="B8CCE4"/>
              <w:left w:val="nil"/>
              <w:bottom w:val="single" w:sz="4" w:space="0" w:color="B8CCE4"/>
              <w:right w:val="nil"/>
            </w:tcBorders>
            <w:shd w:val="clear" w:color="auto" w:fill="auto"/>
            <w:vAlign w:val="center"/>
            <w:hideMark/>
          </w:tcPr>
          <w:p w14:paraId="64DD0FCE"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Initial review of utility maps and agreements; conflict analysis</w:t>
            </w:r>
          </w:p>
        </w:tc>
        <w:tc>
          <w:tcPr>
            <w:tcW w:w="1260" w:type="dxa"/>
            <w:tcBorders>
              <w:top w:val="single" w:sz="4" w:space="0" w:color="B8CCE4"/>
              <w:left w:val="nil"/>
              <w:bottom w:val="single" w:sz="4" w:space="0" w:color="B8CCE4"/>
              <w:right w:val="nil"/>
            </w:tcBorders>
            <w:vAlign w:val="center"/>
          </w:tcPr>
          <w:p w14:paraId="0FB43079" w14:textId="77777777" w:rsidR="007629F0" w:rsidRPr="007629F0" w:rsidRDefault="007629F0" w:rsidP="00667BE9">
            <w:pPr>
              <w:spacing w:after="0" w:line="240" w:lineRule="auto"/>
              <w:contextualSpacing/>
              <w:rPr>
                <w:rFonts w:cs="Arial"/>
              </w:rPr>
            </w:pPr>
            <w:r w:rsidRPr="007629F0">
              <w:rPr>
                <w:rFonts w:cs="Arial"/>
              </w:rPr>
              <w:t>$1,320.00</w:t>
            </w:r>
          </w:p>
        </w:tc>
      </w:tr>
      <w:tr w:rsidR="007629F0" w:rsidRPr="007629F0" w14:paraId="1C54698E" w14:textId="77777777" w:rsidTr="00667BE9">
        <w:trPr>
          <w:trHeight w:val="206"/>
        </w:trPr>
        <w:tc>
          <w:tcPr>
            <w:tcW w:w="7380" w:type="dxa"/>
            <w:tcBorders>
              <w:top w:val="single" w:sz="4" w:space="0" w:color="B8CCE4"/>
              <w:left w:val="nil"/>
              <w:bottom w:val="single" w:sz="4" w:space="0" w:color="B8CCE4"/>
              <w:right w:val="nil"/>
            </w:tcBorders>
            <w:shd w:val="clear" w:color="auto" w:fill="auto"/>
            <w:vAlign w:val="center"/>
            <w:hideMark/>
          </w:tcPr>
          <w:p w14:paraId="373709B6"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Initial coordination with Property services for easement requirements</w:t>
            </w:r>
          </w:p>
        </w:tc>
        <w:tc>
          <w:tcPr>
            <w:tcW w:w="1260" w:type="dxa"/>
            <w:tcBorders>
              <w:top w:val="single" w:sz="4" w:space="0" w:color="B8CCE4"/>
              <w:left w:val="nil"/>
              <w:bottom w:val="single" w:sz="4" w:space="0" w:color="B8CCE4"/>
              <w:right w:val="nil"/>
            </w:tcBorders>
            <w:vAlign w:val="center"/>
          </w:tcPr>
          <w:p w14:paraId="557C4AF5" w14:textId="77777777" w:rsidR="007629F0" w:rsidRPr="007629F0" w:rsidRDefault="007629F0" w:rsidP="00667BE9">
            <w:pPr>
              <w:spacing w:after="0" w:line="240" w:lineRule="auto"/>
              <w:contextualSpacing/>
              <w:rPr>
                <w:rFonts w:cs="Arial"/>
              </w:rPr>
            </w:pPr>
            <w:r w:rsidRPr="007629F0">
              <w:rPr>
                <w:rFonts w:cs="Arial"/>
              </w:rPr>
              <w:t>$450.00</w:t>
            </w:r>
          </w:p>
        </w:tc>
      </w:tr>
      <w:tr w:rsidR="007629F0" w:rsidRPr="007629F0" w14:paraId="0C9D60C1" w14:textId="77777777" w:rsidTr="00667BE9">
        <w:trPr>
          <w:trHeight w:val="179"/>
        </w:trPr>
        <w:tc>
          <w:tcPr>
            <w:tcW w:w="7380" w:type="dxa"/>
            <w:tcBorders>
              <w:top w:val="single" w:sz="4" w:space="0" w:color="B8CCE4"/>
              <w:left w:val="nil"/>
              <w:bottom w:val="single" w:sz="4" w:space="0" w:color="B8CCE4"/>
              <w:right w:val="nil"/>
            </w:tcBorders>
            <w:shd w:val="clear" w:color="auto" w:fill="auto"/>
            <w:vAlign w:val="center"/>
            <w:hideMark/>
          </w:tcPr>
          <w:p w14:paraId="6D622A2D"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Coordination of bent location with Norfolk Southern</w:t>
            </w:r>
          </w:p>
        </w:tc>
        <w:tc>
          <w:tcPr>
            <w:tcW w:w="1260" w:type="dxa"/>
            <w:tcBorders>
              <w:top w:val="single" w:sz="4" w:space="0" w:color="B8CCE4"/>
              <w:left w:val="nil"/>
              <w:bottom w:val="single" w:sz="4" w:space="0" w:color="B8CCE4"/>
              <w:right w:val="nil"/>
            </w:tcBorders>
            <w:vAlign w:val="center"/>
          </w:tcPr>
          <w:p w14:paraId="69F8E606" w14:textId="77777777" w:rsidR="007629F0" w:rsidRPr="007629F0" w:rsidRDefault="007629F0" w:rsidP="00667BE9">
            <w:pPr>
              <w:spacing w:after="0" w:line="240" w:lineRule="auto"/>
              <w:contextualSpacing/>
              <w:rPr>
                <w:rFonts w:cs="Arial"/>
              </w:rPr>
            </w:pPr>
            <w:r w:rsidRPr="007629F0">
              <w:rPr>
                <w:rFonts w:cs="Arial"/>
              </w:rPr>
              <w:t>$930.00</w:t>
            </w:r>
          </w:p>
        </w:tc>
      </w:tr>
      <w:tr w:rsidR="007629F0" w:rsidRPr="007629F0" w14:paraId="3CD8FC64" w14:textId="77777777" w:rsidTr="00667BE9">
        <w:trPr>
          <w:trHeight w:val="233"/>
        </w:trPr>
        <w:tc>
          <w:tcPr>
            <w:tcW w:w="7380" w:type="dxa"/>
            <w:tcBorders>
              <w:top w:val="single" w:sz="4" w:space="0" w:color="B8CCE4"/>
              <w:left w:val="nil"/>
              <w:bottom w:val="single" w:sz="4" w:space="0" w:color="B8CCE4"/>
              <w:right w:val="nil"/>
            </w:tcBorders>
            <w:shd w:val="clear" w:color="auto" w:fill="auto"/>
            <w:vAlign w:val="center"/>
            <w:hideMark/>
          </w:tcPr>
          <w:p w14:paraId="0C958729"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Capacity and expansion discussions with Transflow and Terminals</w:t>
            </w:r>
          </w:p>
        </w:tc>
        <w:tc>
          <w:tcPr>
            <w:tcW w:w="1260" w:type="dxa"/>
            <w:tcBorders>
              <w:top w:val="single" w:sz="4" w:space="0" w:color="B8CCE4"/>
              <w:left w:val="nil"/>
              <w:bottom w:val="single" w:sz="4" w:space="0" w:color="B8CCE4"/>
              <w:right w:val="nil"/>
            </w:tcBorders>
            <w:vAlign w:val="center"/>
          </w:tcPr>
          <w:p w14:paraId="5F6EE877" w14:textId="77777777" w:rsidR="007629F0" w:rsidRPr="007629F0" w:rsidRDefault="007629F0" w:rsidP="00667BE9">
            <w:pPr>
              <w:spacing w:after="0" w:line="240" w:lineRule="auto"/>
              <w:contextualSpacing/>
              <w:rPr>
                <w:rFonts w:cs="Arial"/>
              </w:rPr>
            </w:pPr>
            <w:r w:rsidRPr="007629F0">
              <w:rPr>
                <w:rFonts w:cs="Arial"/>
              </w:rPr>
              <w:t>$1,380.00</w:t>
            </w:r>
          </w:p>
        </w:tc>
      </w:tr>
      <w:tr w:rsidR="007629F0" w:rsidRPr="007629F0" w14:paraId="6D705D58" w14:textId="77777777" w:rsidTr="00667BE9">
        <w:trPr>
          <w:trHeight w:val="206"/>
        </w:trPr>
        <w:tc>
          <w:tcPr>
            <w:tcW w:w="7380" w:type="dxa"/>
            <w:tcBorders>
              <w:top w:val="single" w:sz="4" w:space="0" w:color="B8CCE4"/>
              <w:left w:val="nil"/>
              <w:bottom w:val="single" w:sz="4" w:space="0" w:color="B8CCE4"/>
              <w:right w:val="nil"/>
            </w:tcBorders>
            <w:shd w:val="clear" w:color="auto" w:fill="auto"/>
            <w:vAlign w:val="center"/>
            <w:hideMark/>
          </w:tcPr>
          <w:p w14:paraId="6B575607"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Review of preliminary design plans and calculations (8 locations)</w:t>
            </w:r>
          </w:p>
        </w:tc>
        <w:tc>
          <w:tcPr>
            <w:tcW w:w="1260" w:type="dxa"/>
            <w:tcBorders>
              <w:top w:val="single" w:sz="4" w:space="0" w:color="B8CCE4"/>
              <w:left w:val="nil"/>
              <w:bottom w:val="single" w:sz="4" w:space="0" w:color="B8CCE4"/>
              <w:right w:val="nil"/>
            </w:tcBorders>
            <w:vAlign w:val="center"/>
          </w:tcPr>
          <w:p w14:paraId="108C323F" w14:textId="77777777" w:rsidR="007629F0" w:rsidRPr="007629F0" w:rsidRDefault="007629F0" w:rsidP="00667BE9">
            <w:pPr>
              <w:spacing w:after="0" w:line="240" w:lineRule="auto"/>
              <w:contextualSpacing/>
              <w:rPr>
                <w:rFonts w:cs="Arial"/>
              </w:rPr>
            </w:pPr>
            <w:r w:rsidRPr="007629F0">
              <w:rPr>
                <w:rFonts w:cs="Arial"/>
              </w:rPr>
              <w:t>$10,300.00</w:t>
            </w:r>
          </w:p>
        </w:tc>
      </w:tr>
      <w:tr w:rsidR="007629F0" w:rsidRPr="007629F0" w14:paraId="3CE2D3B6" w14:textId="77777777" w:rsidTr="00667BE9">
        <w:trPr>
          <w:trHeight w:val="179"/>
        </w:trPr>
        <w:tc>
          <w:tcPr>
            <w:tcW w:w="7380" w:type="dxa"/>
            <w:tcBorders>
              <w:top w:val="single" w:sz="4" w:space="0" w:color="B8CCE4"/>
              <w:left w:val="nil"/>
              <w:bottom w:val="single" w:sz="4" w:space="0" w:color="B8CCE4"/>
              <w:right w:val="nil"/>
            </w:tcBorders>
            <w:shd w:val="clear" w:color="auto" w:fill="auto"/>
            <w:vAlign w:val="center"/>
            <w:hideMark/>
          </w:tcPr>
          <w:p w14:paraId="0AB9FD98"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Review of revised preliminary plans and calculations (8 locations)</w:t>
            </w:r>
          </w:p>
        </w:tc>
        <w:tc>
          <w:tcPr>
            <w:tcW w:w="1260" w:type="dxa"/>
            <w:tcBorders>
              <w:top w:val="single" w:sz="4" w:space="0" w:color="B8CCE4"/>
              <w:left w:val="nil"/>
              <w:bottom w:val="single" w:sz="4" w:space="0" w:color="B8CCE4"/>
              <w:right w:val="nil"/>
            </w:tcBorders>
            <w:vAlign w:val="center"/>
          </w:tcPr>
          <w:p w14:paraId="1C42772E" w14:textId="77777777" w:rsidR="007629F0" w:rsidRPr="007629F0" w:rsidRDefault="007629F0" w:rsidP="00667BE9">
            <w:pPr>
              <w:spacing w:after="0" w:line="240" w:lineRule="auto"/>
              <w:contextualSpacing/>
              <w:rPr>
                <w:rFonts w:cs="Arial"/>
              </w:rPr>
            </w:pPr>
            <w:r w:rsidRPr="007629F0">
              <w:rPr>
                <w:rFonts w:cs="Arial"/>
              </w:rPr>
              <w:t>$7,525.00</w:t>
            </w:r>
          </w:p>
        </w:tc>
      </w:tr>
      <w:tr w:rsidR="007629F0" w:rsidRPr="007629F0" w14:paraId="233F0CF6" w14:textId="77777777" w:rsidTr="00667BE9">
        <w:trPr>
          <w:trHeight w:val="64"/>
        </w:trPr>
        <w:tc>
          <w:tcPr>
            <w:tcW w:w="7380" w:type="dxa"/>
            <w:tcBorders>
              <w:top w:val="single" w:sz="4" w:space="0" w:color="B8CCE4"/>
              <w:left w:val="nil"/>
              <w:bottom w:val="single" w:sz="4" w:space="0" w:color="B8CCE4"/>
              <w:right w:val="nil"/>
            </w:tcBorders>
            <w:shd w:val="clear" w:color="auto" w:fill="auto"/>
            <w:vAlign w:val="center"/>
            <w:hideMark/>
          </w:tcPr>
          <w:p w14:paraId="64E0C934"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Review of final plans and calculations (8 locations)</w:t>
            </w:r>
          </w:p>
        </w:tc>
        <w:tc>
          <w:tcPr>
            <w:tcW w:w="1260" w:type="dxa"/>
            <w:tcBorders>
              <w:top w:val="single" w:sz="4" w:space="0" w:color="B8CCE4"/>
              <w:left w:val="nil"/>
              <w:bottom w:val="single" w:sz="4" w:space="0" w:color="B8CCE4"/>
              <w:right w:val="nil"/>
            </w:tcBorders>
            <w:vAlign w:val="center"/>
          </w:tcPr>
          <w:p w14:paraId="1E93B2CC" w14:textId="77777777" w:rsidR="007629F0" w:rsidRPr="007629F0" w:rsidRDefault="007629F0" w:rsidP="00667BE9">
            <w:pPr>
              <w:spacing w:after="0" w:line="240" w:lineRule="auto"/>
              <w:contextualSpacing/>
              <w:rPr>
                <w:rFonts w:cs="Arial"/>
              </w:rPr>
            </w:pPr>
            <w:r w:rsidRPr="007629F0">
              <w:rPr>
                <w:rFonts w:cs="Arial"/>
              </w:rPr>
              <w:t>$4,750.00</w:t>
            </w:r>
          </w:p>
        </w:tc>
      </w:tr>
      <w:tr w:rsidR="007629F0" w:rsidRPr="007629F0" w14:paraId="3F11E904" w14:textId="77777777" w:rsidTr="00667BE9">
        <w:trPr>
          <w:trHeight w:val="206"/>
        </w:trPr>
        <w:tc>
          <w:tcPr>
            <w:tcW w:w="7380" w:type="dxa"/>
            <w:tcBorders>
              <w:top w:val="single" w:sz="4" w:space="0" w:color="B8CCE4"/>
              <w:left w:val="nil"/>
              <w:bottom w:val="single" w:sz="4" w:space="0" w:color="B8CCE4"/>
              <w:right w:val="nil"/>
            </w:tcBorders>
            <w:shd w:val="clear" w:color="auto" w:fill="auto"/>
            <w:vAlign w:val="center"/>
            <w:hideMark/>
          </w:tcPr>
          <w:p w14:paraId="44E0EC78"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Final coordination with Property Services for easement requirements</w:t>
            </w:r>
          </w:p>
        </w:tc>
        <w:tc>
          <w:tcPr>
            <w:tcW w:w="1260" w:type="dxa"/>
            <w:tcBorders>
              <w:top w:val="single" w:sz="4" w:space="0" w:color="B8CCE4"/>
              <w:left w:val="nil"/>
              <w:bottom w:val="single" w:sz="4" w:space="0" w:color="B8CCE4"/>
              <w:right w:val="nil"/>
            </w:tcBorders>
            <w:vAlign w:val="center"/>
          </w:tcPr>
          <w:p w14:paraId="03DC8CCB" w14:textId="77777777" w:rsidR="007629F0" w:rsidRPr="007629F0" w:rsidRDefault="007629F0" w:rsidP="00667BE9">
            <w:pPr>
              <w:spacing w:after="0" w:line="240" w:lineRule="auto"/>
              <w:contextualSpacing/>
              <w:rPr>
                <w:rFonts w:cs="Arial"/>
              </w:rPr>
            </w:pPr>
            <w:r w:rsidRPr="007629F0">
              <w:rPr>
                <w:rFonts w:cs="Arial"/>
              </w:rPr>
              <w:t>$450.00</w:t>
            </w:r>
          </w:p>
        </w:tc>
      </w:tr>
      <w:tr w:rsidR="007629F0" w:rsidRPr="007629F0" w14:paraId="38568A71" w14:textId="77777777" w:rsidTr="00667BE9">
        <w:trPr>
          <w:trHeight w:val="80"/>
        </w:trPr>
        <w:tc>
          <w:tcPr>
            <w:tcW w:w="7380" w:type="dxa"/>
            <w:tcBorders>
              <w:top w:val="single" w:sz="4" w:space="0" w:color="B8CCE4"/>
              <w:left w:val="nil"/>
              <w:bottom w:val="single" w:sz="4" w:space="0" w:color="B8CCE4"/>
              <w:right w:val="nil"/>
            </w:tcBorders>
            <w:shd w:val="clear" w:color="auto" w:fill="auto"/>
            <w:vAlign w:val="center"/>
            <w:hideMark/>
          </w:tcPr>
          <w:p w14:paraId="2D250ACE"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Generate approval letter and delivery</w:t>
            </w:r>
          </w:p>
        </w:tc>
        <w:tc>
          <w:tcPr>
            <w:tcW w:w="1260" w:type="dxa"/>
            <w:tcBorders>
              <w:top w:val="single" w:sz="4" w:space="0" w:color="B8CCE4"/>
              <w:left w:val="nil"/>
              <w:bottom w:val="single" w:sz="4" w:space="0" w:color="B8CCE4"/>
              <w:right w:val="nil"/>
            </w:tcBorders>
            <w:vAlign w:val="center"/>
          </w:tcPr>
          <w:p w14:paraId="011C5E33" w14:textId="77777777" w:rsidR="007629F0" w:rsidRPr="007629F0" w:rsidRDefault="007629F0" w:rsidP="00667BE9">
            <w:pPr>
              <w:spacing w:after="0" w:line="240" w:lineRule="auto"/>
              <w:contextualSpacing/>
              <w:rPr>
                <w:rFonts w:cs="Arial"/>
              </w:rPr>
            </w:pPr>
            <w:r w:rsidRPr="007629F0">
              <w:rPr>
                <w:rFonts w:cs="Arial"/>
              </w:rPr>
              <w:t>$330.00</w:t>
            </w:r>
          </w:p>
        </w:tc>
      </w:tr>
      <w:tr w:rsidR="007629F0" w:rsidRPr="007629F0" w14:paraId="0E55477F" w14:textId="77777777" w:rsidTr="00667BE9">
        <w:trPr>
          <w:trHeight w:val="152"/>
        </w:trPr>
        <w:tc>
          <w:tcPr>
            <w:tcW w:w="7380" w:type="dxa"/>
            <w:tcBorders>
              <w:top w:val="single" w:sz="4" w:space="0" w:color="B8CCE4"/>
              <w:left w:val="nil"/>
              <w:bottom w:val="single" w:sz="4" w:space="0" w:color="B8CCE4"/>
              <w:right w:val="nil"/>
            </w:tcBorders>
            <w:shd w:val="clear" w:color="auto" w:fill="auto"/>
            <w:vAlign w:val="center"/>
            <w:hideMark/>
          </w:tcPr>
          <w:p w14:paraId="6B09E891"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Generate construction cost estimate</w:t>
            </w:r>
          </w:p>
        </w:tc>
        <w:tc>
          <w:tcPr>
            <w:tcW w:w="1260" w:type="dxa"/>
            <w:tcBorders>
              <w:top w:val="single" w:sz="4" w:space="0" w:color="B8CCE4"/>
              <w:left w:val="nil"/>
              <w:bottom w:val="single" w:sz="4" w:space="0" w:color="B8CCE4"/>
              <w:right w:val="nil"/>
            </w:tcBorders>
            <w:vAlign w:val="center"/>
          </w:tcPr>
          <w:p w14:paraId="762BEDF8" w14:textId="77777777" w:rsidR="007629F0" w:rsidRPr="007629F0" w:rsidRDefault="007629F0" w:rsidP="00667BE9">
            <w:pPr>
              <w:spacing w:after="0" w:line="240" w:lineRule="auto"/>
              <w:contextualSpacing/>
              <w:rPr>
                <w:rFonts w:cs="Arial"/>
              </w:rPr>
            </w:pPr>
            <w:r w:rsidRPr="007629F0">
              <w:rPr>
                <w:rFonts w:cs="Arial"/>
              </w:rPr>
              <w:t>$660.00</w:t>
            </w:r>
          </w:p>
        </w:tc>
      </w:tr>
      <w:tr w:rsidR="007629F0" w:rsidRPr="007629F0" w14:paraId="6906E17A" w14:textId="77777777" w:rsidTr="00667BE9">
        <w:trPr>
          <w:trHeight w:val="215"/>
        </w:trPr>
        <w:tc>
          <w:tcPr>
            <w:tcW w:w="7380" w:type="dxa"/>
            <w:tcBorders>
              <w:top w:val="single" w:sz="4" w:space="0" w:color="B8CCE4"/>
              <w:left w:val="nil"/>
              <w:bottom w:val="single" w:sz="4" w:space="0" w:color="B8CCE4"/>
              <w:right w:val="nil"/>
            </w:tcBorders>
            <w:shd w:val="clear" w:color="auto" w:fill="auto"/>
            <w:vAlign w:val="center"/>
            <w:hideMark/>
          </w:tcPr>
          <w:p w14:paraId="78A4851C"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Review draft construction Agreement, with routing of Agreement</w:t>
            </w:r>
          </w:p>
        </w:tc>
        <w:tc>
          <w:tcPr>
            <w:tcW w:w="1260" w:type="dxa"/>
            <w:tcBorders>
              <w:top w:val="single" w:sz="4" w:space="0" w:color="B8CCE4"/>
              <w:left w:val="nil"/>
              <w:bottom w:val="single" w:sz="4" w:space="0" w:color="B8CCE4"/>
              <w:right w:val="nil"/>
            </w:tcBorders>
            <w:vAlign w:val="center"/>
          </w:tcPr>
          <w:p w14:paraId="5A93894B" w14:textId="77777777" w:rsidR="007629F0" w:rsidRPr="007629F0" w:rsidRDefault="007629F0" w:rsidP="00667BE9">
            <w:pPr>
              <w:spacing w:after="0" w:line="240" w:lineRule="auto"/>
              <w:contextualSpacing/>
              <w:rPr>
                <w:rFonts w:cs="Arial"/>
              </w:rPr>
            </w:pPr>
            <w:r w:rsidRPr="007629F0">
              <w:rPr>
                <w:rFonts w:cs="Arial"/>
              </w:rPr>
              <w:t>$450.00</w:t>
            </w:r>
          </w:p>
        </w:tc>
      </w:tr>
      <w:tr w:rsidR="007629F0" w:rsidRPr="007629F0" w14:paraId="1AD946A2" w14:textId="77777777" w:rsidTr="00596B8F">
        <w:trPr>
          <w:trHeight w:val="170"/>
        </w:trPr>
        <w:tc>
          <w:tcPr>
            <w:tcW w:w="7380" w:type="dxa"/>
            <w:tcBorders>
              <w:top w:val="single" w:sz="4" w:space="0" w:color="B8CCE4"/>
              <w:left w:val="nil"/>
              <w:bottom w:val="single" w:sz="2" w:space="0" w:color="95B3D7"/>
              <w:right w:val="nil"/>
            </w:tcBorders>
            <w:shd w:val="clear" w:color="auto" w:fill="auto"/>
            <w:vAlign w:val="center"/>
            <w:hideMark/>
          </w:tcPr>
          <w:p w14:paraId="4805005A"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sidRPr="007629F0">
              <w:rPr>
                <w:rFonts w:cs="Arial"/>
                <w:color w:val="000000"/>
              </w:rPr>
              <w:t>Ongoing management, administration, billing, and oversight (8 months)</w:t>
            </w:r>
          </w:p>
        </w:tc>
        <w:tc>
          <w:tcPr>
            <w:tcW w:w="1260" w:type="dxa"/>
            <w:tcBorders>
              <w:top w:val="single" w:sz="4" w:space="0" w:color="B8CCE4"/>
              <w:left w:val="nil"/>
              <w:bottom w:val="single" w:sz="2" w:space="0" w:color="95B3D7"/>
              <w:right w:val="nil"/>
            </w:tcBorders>
            <w:vAlign w:val="center"/>
          </w:tcPr>
          <w:p w14:paraId="02EB6047" w14:textId="77777777" w:rsidR="007629F0" w:rsidRPr="007629F0" w:rsidRDefault="007629F0" w:rsidP="00667BE9">
            <w:pPr>
              <w:spacing w:after="0" w:line="240" w:lineRule="auto"/>
              <w:contextualSpacing/>
              <w:rPr>
                <w:rFonts w:cs="Arial"/>
              </w:rPr>
            </w:pPr>
            <w:r w:rsidRPr="007629F0">
              <w:rPr>
                <w:rFonts w:cs="Arial"/>
              </w:rPr>
              <w:t>$3,072.00</w:t>
            </w:r>
          </w:p>
        </w:tc>
      </w:tr>
      <w:tr w:rsidR="007629F0" w:rsidRPr="007629F0" w14:paraId="0106E9D1" w14:textId="77777777" w:rsidTr="00596B8F">
        <w:trPr>
          <w:trHeight w:val="233"/>
        </w:trPr>
        <w:tc>
          <w:tcPr>
            <w:tcW w:w="7380" w:type="dxa"/>
            <w:tcBorders>
              <w:top w:val="single" w:sz="2" w:space="0" w:color="95B3D7"/>
              <w:left w:val="nil"/>
              <w:bottom w:val="single" w:sz="2" w:space="0" w:color="95B3D7"/>
              <w:right w:val="nil"/>
            </w:tcBorders>
            <w:shd w:val="clear" w:color="auto" w:fill="auto"/>
            <w:vAlign w:val="center"/>
          </w:tcPr>
          <w:p w14:paraId="1C77693B" w14:textId="77777777" w:rsidR="007629F0" w:rsidRPr="007629F0" w:rsidRDefault="007629F0" w:rsidP="00667BE9">
            <w:pPr>
              <w:overflowPunct/>
              <w:autoSpaceDE/>
              <w:autoSpaceDN/>
              <w:adjustRightInd/>
              <w:spacing w:after="0" w:line="240" w:lineRule="auto"/>
              <w:ind w:left="72"/>
              <w:contextualSpacing/>
              <w:textAlignment w:val="auto"/>
              <w:rPr>
                <w:rFonts w:cs="Arial"/>
                <w:color w:val="000000"/>
              </w:rPr>
            </w:pPr>
            <w:r>
              <w:rPr>
                <w:rFonts w:cs="Arial"/>
                <w:color w:val="000000"/>
              </w:rPr>
              <w:t>Expenses</w:t>
            </w:r>
          </w:p>
        </w:tc>
        <w:tc>
          <w:tcPr>
            <w:tcW w:w="1260" w:type="dxa"/>
            <w:tcBorders>
              <w:top w:val="single" w:sz="2" w:space="0" w:color="95B3D7"/>
              <w:left w:val="nil"/>
              <w:bottom w:val="single" w:sz="2" w:space="0" w:color="95B3D7"/>
              <w:right w:val="nil"/>
            </w:tcBorders>
            <w:vAlign w:val="center"/>
          </w:tcPr>
          <w:p w14:paraId="2C0CC5A4" w14:textId="77777777" w:rsidR="007629F0" w:rsidRPr="007629F0" w:rsidRDefault="007629F0" w:rsidP="00667BE9">
            <w:pPr>
              <w:spacing w:after="0" w:line="240" w:lineRule="auto"/>
              <w:contextualSpacing/>
              <w:rPr>
                <w:rFonts w:cs="Arial"/>
              </w:rPr>
            </w:pPr>
            <w:r>
              <w:rPr>
                <w:rFonts w:cs="Arial"/>
              </w:rPr>
              <w:t>$474.00</w:t>
            </w:r>
          </w:p>
        </w:tc>
      </w:tr>
      <w:tr w:rsidR="00981777" w:rsidRPr="007629F0" w14:paraId="7D4AAF6D" w14:textId="77777777" w:rsidTr="00596B8F">
        <w:trPr>
          <w:trHeight w:val="233"/>
        </w:trPr>
        <w:tc>
          <w:tcPr>
            <w:tcW w:w="7380" w:type="dxa"/>
            <w:tcBorders>
              <w:top w:val="single" w:sz="2" w:space="0" w:color="95B3D7"/>
              <w:left w:val="nil"/>
              <w:bottom w:val="single" w:sz="2" w:space="0" w:color="95B3D7"/>
              <w:right w:val="nil"/>
            </w:tcBorders>
            <w:shd w:val="clear" w:color="auto" w:fill="auto"/>
            <w:vAlign w:val="center"/>
          </w:tcPr>
          <w:p w14:paraId="0144A41D" w14:textId="77777777" w:rsidR="00981777" w:rsidRDefault="00981777" w:rsidP="00667BE9">
            <w:pPr>
              <w:overflowPunct/>
              <w:autoSpaceDE/>
              <w:autoSpaceDN/>
              <w:adjustRightInd/>
              <w:spacing w:after="0" w:line="240" w:lineRule="auto"/>
              <w:ind w:left="72"/>
              <w:contextualSpacing/>
              <w:jc w:val="right"/>
              <w:textAlignment w:val="auto"/>
              <w:rPr>
                <w:rFonts w:cs="Arial"/>
                <w:color w:val="000000"/>
              </w:rPr>
            </w:pPr>
            <w:r>
              <w:rPr>
                <w:rFonts w:cs="Arial"/>
                <w:color w:val="000000"/>
              </w:rPr>
              <w:t>SUBTOTAL</w:t>
            </w:r>
          </w:p>
        </w:tc>
        <w:tc>
          <w:tcPr>
            <w:tcW w:w="1260" w:type="dxa"/>
            <w:tcBorders>
              <w:top w:val="single" w:sz="2" w:space="0" w:color="95B3D7"/>
              <w:left w:val="nil"/>
              <w:bottom w:val="single" w:sz="2" w:space="0" w:color="95B3D7"/>
              <w:right w:val="nil"/>
            </w:tcBorders>
            <w:vAlign w:val="center"/>
          </w:tcPr>
          <w:p w14:paraId="41588DF4" w14:textId="77777777" w:rsidR="00981777" w:rsidRDefault="00981777" w:rsidP="00667BE9">
            <w:pPr>
              <w:spacing w:after="0" w:line="240" w:lineRule="auto"/>
              <w:contextualSpacing/>
              <w:rPr>
                <w:rFonts w:cs="Arial"/>
              </w:rPr>
            </w:pPr>
            <w:r>
              <w:rPr>
                <w:rFonts w:cs="Arial"/>
              </w:rPr>
              <w:t>$46,300.00</w:t>
            </w:r>
          </w:p>
        </w:tc>
      </w:tr>
      <w:tr w:rsidR="00981777" w:rsidRPr="007629F0" w14:paraId="617C95B9" w14:textId="77777777" w:rsidTr="00596B8F">
        <w:trPr>
          <w:trHeight w:val="233"/>
        </w:trPr>
        <w:tc>
          <w:tcPr>
            <w:tcW w:w="7380" w:type="dxa"/>
            <w:tcBorders>
              <w:top w:val="single" w:sz="2" w:space="0" w:color="95B3D7"/>
              <w:left w:val="nil"/>
              <w:bottom w:val="single" w:sz="12" w:space="0" w:color="548DD4"/>
              <w:right w:val="nil"/>
            </w:tcBorders>
            <w:shd w:val="clear" w:color="auto" w:fill="auto"/>
            <w:vAlign w:val="center"/>
          </w:tcPr>
          <w:p w14:paraId="3538DBC3" w14:textId="77777777" w:rsidR="00981777" w:rsidRDefault="00981777" w:rsidP="00667BE9">
            <w:pPr>
              <w:overflowPunct/>
              <w:autoSpaceDE/>
              <w:autoSpaceDN/>
              <w:adjustRightInd/>
              <w:spacing w:after="0" w:line="240" w:lineRule="auto"/>
              <w:ind w:left="72"/>
              <w:contextualSpacing/>
              <w:textAlignment w:val="auto"/>
              <w:rPr>
                <w:rFonts w:cs="Arial"/>
                <w:color w:val="000000"/>
              </w:rPr>
            </w:pPr>
            <w:r>
              <w:rPr>
                <w:rFonts w:cs="Arial"/>
                <w:color w:val="000000"/>
              </w:rPr>
              <w:t>10% Contingency</w:t>
            </w:r>
          </w:p>
        </w:tc>
        <w:tc>
          <w:tcPr>
            <w:tcW w:w="1260" w:type="dxa"/>
            <w:tcBorders>
              <w:top w:val="single" w:sz="2" w:space="0" w:color="95B3D7"/>
              <w:left w:val="nil"/>
              <w:bottom w:val="single" w:sz="12" w:space="0" w:color="548DD4"/>
              <w:right w:val="nil"/>
            </w:tcBorders>
            <w:vAlign w:val="center"/>
          </w:tcPr>
          <w:p w14:paraId="6153A8B8" w14:textId="77777777" w:rsidR="00981777" w:rsidRDefault="00981777" w:rsidP="00667BE9">
            <w:pPr>
              <w:spacing w:after="0" w:line="240" w:lineRule="auto"/>
              <w:contextualSpacing/>
              <w:rPr>
                <w:rFonts w:cs="Arial"/>
              </w:rPr>
            </w:pPr>
            <w:r>
              <w:rPr>
                <w:rFonts w:cs="Arial"/>
              </w:rPr>
              <w:t>$4,630.00</w:t>
            </w:r>
          </w:p>
        </w:tc>
      </w:tr>
      <w:tr w:rsidR="007629F0" w:rsidRPr="00310297" w14:paraId="07776471" w14:textId="77777777" w:rsidTr="00596B8F">
        <w:trPr>
          <w:trHeight w:val="560"/>
        </w:trPr>
        <w:tc>
          <w:tcPr>
            <w:tcW w:w="7380" w:type="dxa"/>
            <w:tcBorders>
              <w:top w:val="single" w:sz="12" w:space="0" w:color="548DD4"/>
              <w:left w:val="nil"/>
              <w:right w:val="nil"/>
            </w:tcBorders>
            <w:shd w:val="clear" w:color="auto" w:fill="auto"/>
            <w:vAlign w:val="center"/>
          </w:tcPr>
          <w:p w14:paraId="0388D638" w14:textId="77777777" w:rsidR="007629F0" w:rsidRPr="00596B8F" w:rsidRDefault="007629F0" w:rsidP="00667BE9">
            <w:pPr>
              <w:overflowPunct/>
              <w:autoSpaceDE/>
              <w:autoSpaceDN/>
              <w:adjustRightInd/>
              <w:spacing w:after="0" w:line="240" w:lineRule="auto"/>
              <w:ind w:left="72"/>
              <w:contextualSpacing/>
              <w:jc w:val="right"/>
              <w:textAlignment w:val="auto"/>
              <w:rPr>
                <w:rFonts w:cs="Arial"/>
                <w:b/>
                <w:color w:val="548DD4"/>
              </w:rPr>
            </w:pPr>
            <w:r w:rsidRPr="00596B8F">
              <w:rPr>
                <w:rFonts w:cs="Arial"/>
                <w:b/>
                <w:color w:val="548DD4"/>
              </w:rPr>
              <w:t>TOTAL</w:t>
            </w:r>
            <w:r w:rsidR="00310297" w:rsidRPr="00596B8F">
              <w:rPr>
                <w:rFonts w:cs="Arial"/>
                <w:b/>
                <w:color w:val="548DD4"/>
              </w:rPr>
              <w:t xml:space="preserve"> BUDGET APPROXIMATION</w:t>
            </w:r>
          </w:p>
        </w:tc>
        <w:tc>
          <w:tcPr>
            <w:tcW w:w="1260" w:type="dxa"/>
            <w:tcBorders>
              <w:top w:val="single" w:sz="12" w:space="0" w:color="548DD4"/>
              <w:left w:val="nil"/>
              <w:right w:val="nil"/>
            </w:tcBorders>
            <w:vAlign w:val="center"/>
          </w:tcPr>
          <w:p w14:paraId="338EC70F" w14:textId="77777777" w:rsidR="007629F0" w:rsidRPr="00596B8F" w:rsidRDefault="00981777" w:rsidP="00667BE9">
            <w:pPr>
              <w:spacing w:after="0" w:line="240" w:lineRule="auto"/>
              <w:contextualSpacing/>
              <w:rPr>
                <w:rFonts w:cs="Arial"/>
                <w:b/>
                <w:color w:val="548DD4"/>
              </w:rPr>
            </w:pPr>
            <w:r w:rsidRPr="00596B8F">
              <w:rPr>
                <w:rFonts w:cs="Arial"/>
                <w:b/>
                <w:color w:val="548DD4"/>
              </w:rPr>
              <w:t>$50,930</w:t>
            </w:r>
            <w:r w:rsidR="007629F0" w:rsidRPr="00596B8F">
              <w:rPr>
                <w:rFonts w:cs="Arial"/>
                <w:b/>
                <w:color w:val="548DD4"/>
              </w:rPr>
              <w:t>.00</w:t>
            </w:r>
          </w:p>
        </w:tc>
      </w:tr>
    </w:tbl>
    <w:p w14:paraId="0A54FC4D" w14:textId="77777777" w:rsidR="005E6ADE" w:rsidRDefault="005E6ADE" w:rsidP="005E6ADE">
      <w:pPr>
        <w:numPr>
          <w:ilvl w:val="0"/>
          <w:numId w:val="2"/>
        </w:numPr>
        <w:spacing w:after="120"/>
        <w:rPr>
          <w:color w:val="000000"/>
        </w:rPr>
      </w:pPr>
      <w:r w:rsidRPr="00856780">
        <w:rPr>
          <w:color w:val="000000"/>
        </w:rPr>
        <w:t xml:space="preserve">Provide a brief description of the typical required </w:t>
      </w:r>
      <w:r>
        <w:rPr>
          <w:color w:val="000000"/>
        </w:rPr>
        <w:t>CSXT</w:t>
      </w:r>
      <w:r w:rsidRPr="00856780">
        <w:rPr>
          <w:color w:val="000000"/>
        </w:rPr>
        <w:t xml:space="preserve"> services, with a schedule of typical project expenditures, which are required during project design and construction. This schedule is for </w:t>
      </w:r>
      <w:r w:rsidRPr="00856780">
        <w:rPr>
          <w:color w:val="000000"/>
        </w:rPr>
        <w:lastRenderedPageBreak/>
        <w:t>informational purposes only to identify typical project expenditures and understood not to be all inclusive or to infer actual Prelim</w:t>
      </w:r>
      <w:r>
        <w:rPr>
          <w:color w:val="000000"/>
        </w:rPr>
        <w:t>inary and/or Construction costs</w:t>
      </w:r>
    </w:p>
    <w:p w14:paraId="795FC0C1" w14:textId="77777777" w:rsidR="005E6ADE" w:rsidRPr="0016247B" w:rsidRDefault="005E6ADE" w:rsidP="005E6ADE">
      <w:pPr>
        <w:spacing w:after="120"/>
        <w:ind w:left="360"/>
        <w:rPr>
          <w:b/>
          <w:color w:val="000000"/>
        </w:rPr>
      </w:pPr>
      <w:r w:rsidRPr="0016247B">
        <w:rPr>
          <w:b/>
          <w:color w:val="000000"/>
          <w:u w:val="single"/>
        </w:rPr>
        <w:t>Design Review</w:t>
      </w:r>
      <w:r w:rsidRPr="0016247B">
        <w:rPr>
          <w:b/>
          <w:color w:val="000000"/>
        </w:rPr>
        <w:t xml:space="preserve"> – PE scope and cost estimate are described in item number 8 above. A 30</w:t>
      </w:r>
      <w:r w:rsidR="003D5F43">
        <w:rPr>
          <w:b/>
          <w:color w:val="000000"/>
        </w:rPr>
        <w:t>-</w:t>
      </w:r>
      <w:r w:rsidRPr="0016247B">
        <w:rPr>
          <w:b/>
          <w:color w:val="000000"/>
        </w:rPr>
        <w:t>day PE review timeline is generally allotted for each d</w:t>
      </w:r>
      <w:r w:rsidR="002E00DF" w:rsidRPr="0016247B">
        <w:rPr>
          <w:b/>
          <w:color w:val="000000"/>
        </w:rPr>
        <w:t xml:space="preserve">esign review. Typically, </w:t>
      </w:r>
      <w:r w:rsidRPr="0016247B">
        <w:rPr>
          <w:b/>
          <w:color w:val="000000"/>
        </w:rPr>
        <w:t>three reviews of the design plans and calculations are required. Additional reviews may be necessary depending o</w:t>
      </w:r>
      <w:r w:rsidR="002E00DF" w:rsidRPr="0016247B">
        <w:rPr>
          <w:b/>
          <w:color w:val="000000"/>
        </w:rPr>
        <w:t>n the complexity of the project</w:t>
      </w:r>
      <w:r w:rsidR="005018CB" w:rsidRPr="0016247B">
        <w:rPr>
          <w:b/>
          <w:color w:val="000000"/>
        </w:rPr>
        <w:t>.</w:t>
      </w:r>
      <w:r w:rsidR="00EC07CE">
        <w:rPr>
          <w:b/>
          <w:color w:val="000000"/>
        </w:rPr>
        <w:t xml:space="preserve"> </w:t>
      </w:r>
    </w:p>
    <w:p w14:paraId="6972A173" w14:textId="77777777" w:rsidR="005E6ADE" w:rsidRPr="002E3BD7" w:rsidRDefault="005E6ADE" w:rsidP="005E6ADE">
      <w:pPr>
        <w:spacing w:after="120"/>
        <w:ind w:left="360"/>
        <w:rPr>
          <w:b/>
          <w:color w:val="1F497D"/>
        </w:rPr>
      </w:pPr>
      <w:r w:rsidRPr="0016247B">
        <w:rPr>
          <w:b/>
          <w:color w:val="000000"/>
          <w:u w:val="single"/>
        </w:rPr>
        <w:t>Construction Submission Review</w:t>
      </w:r>
      <w:r w:rsidRPr="0016247B">
        <w:rPr>
          <w:b/>
          <w:color w:val="000000"/>
        </w:rPr>
        <w:t xml:space="preserve"> – All </w:t>
      </w:r>
      <w:r w:rsidR="007973C0" w:rsidRPr="0016247B">
        <w:rPr>
          <w:b/>
          <w:color w:val="000000"/>
        </w:rPr>
        <w:t xml:space="preserve">construction activities within and over CSXT right-of-way will require CSXT review of contractor methodologies and plans. </w:t>
      </w:r>
      <w:r w:rsidR="00132A3E" w:rsidRPr="0016247B">
        <w:rPr>
          <w:b/>
          <w:color w:val="000000"/>
        </w:rPr>
        <w:t>A</w:t>
      </w:r>
      <w:r w:rsidRPr="0016247B">
        <w:rPr>
          <w:b/>
          <w:color w:val="000000"/>
        </w:rPr>
        <w:t>pplicable construction design and plan submissions</w:t>
      </w:r>
      <w:r w:rsidR="005018CB" w:rsidRPr="0016247B">
        <w:rPr>
          <w:b/>
          <w:color w:val="000000"/>
        </w:rPr>
        <w:t>,</w:t>
      </w:r>
      <w:r w:rsidRPr="0016247B">
        <w:rPr>
          <w:b/>
          <w:color w:val="000000"/>
        </w:rPr>
        <w:t xml:space="preserve"> as described in the CSXT Construction Submission Criteria</w:t>
      </w:r>
      <w:r w:rsidR="005018CB" w:rsidRPr="0016247B">
        <w:rPr>
          <w:b/>
          <w:color w:val="000000"/>
        </w:rPr>
        <w:t>,</w:t>
      </w:r>
      <w:r w:rsidRPr="0016247B">
        <w:rPr>
          <w:b/>
          <w:color w:val="000000"/>
        </w:rPr>
        <w:t xml:space="preserve"> must be reviewed and approved by the CSXT Representative (General Engineering Consultant for CSXT) before work related to those submissions are allowed to commence on CSXT right-of-way.  The</w:t>
      </w:r>
      <w:r w:rsidR="005018CB" w:rsidRPr="0016247B">
        <w:rPr>
          <w:b/>
          <w:color w:val="000000"/>
        </w:rPr>
        <w:t xml:space="preserve"> reviews can take up to 30 days;</w:t>
      </w:r>
      <w:r w:rsidRPr="0016247B">
        <w:rPr>
          <w:b/>
          <w:color w:val="000000"/>
        </w:rPr>
        <w:t xml:space="preserve"> however</w:t>
      </w:r>
      <w:r w:rsidR="005018CB" w:rsidRPr="0016247B">
        <w:rPr>
          <w:b/>
          <w:color w:val="000000"/>
        </w:rPr>
        <w:t>,</w:t>
      </w:r>
      <w:r w:rsidRPr="0016247B">
        <w:rPr>
          <w:b/>
          <w:color w:val="000000"/>
        </w:rPr>
        <w:t xml:space="preserve"> every effort will</w:t>
      </w:r>
      <w:r w:rsidR="005018CB" w:rsidRPr="0016247B">
        <w:rPr>
          <w:b/>
          <w:color w:val="000000"/>
        </w:rPr>
        <w:t xml:space="preserve"> be made to complete reviews within two (2) weeks. A CSXT Construction Monitoring Representative will be on site </w:t>
      </w:r>
      <w:r w:rsidRPr="0016247B">
        <w:rPr>
          <w:b/>
          <w:color w:val="000000"/>
        </w:rPr>
        <w:t xml:space="preserve">during </w:t>
      </w:r>
      <w:r w:rsidR="005018CB" w:rsidRPr="0016247B">
        <w:rPr>
          <w:b/>
          <w:color w:val="000000"/>
        </w:rPr>
        <w:t xml:space="preserve">critical </w:t>
      </w:r>
      <w:r w:rsidRPr="0016247B">
        <w:rPr>
          <w:b/>
          <w:color w:val="000000"/>
        </w:rPr>
        <w:t xml:space="preserve">construction </w:t>
      </w:r>
      <w:r w:rsidR="005018CB" w:rsidRPr="0016247B">
        <w:rPr>
          <w:b/>
          <w:color w:val="000000"/>
        </w:rPr>
        <w:t>activities</w:t>
      </w:r>
      <w:r w:rsidRPr="0016247B">
        <w:rPr>
          <w:b/>
          <w:color w:val="000000"/>
        </w:rPr>
        <w:t xml:space="preserve"> </w:t>
      </w:r>
      <w:r w:rsidR="005018CB" w:rsidRPr="0016247B">
        <w:rPr>
          <w:b/>
          <w:color w:val="000000"/>
        </w:rPr>
        <w:t>occurring within and over CSXT right-of-way</w:t>
      </w:r>
      <w:r w:rsidR="00132A3E" w:rsidRPr="0016247B">
        <w:rPr>
          <w:b/>
          <w:color w:val="000000"/>
        </w:rPr>
        <w:t>. That include</w:t>
      </w:r>
      <w:r w:rsidR="002B548A">
        <w:rPr>
          <w:b/>
          <w:color w:val="000000"/>
        </w:rPr>
        <w:t>s</w:t>
      </w:r>
      <w:r w:rsidR="00132A3E" w:rsidRPr="0016247B">
        <w:rPr>
          <w:b/>
          <w:color w:val="000000"/>
        </w:rPr>
        <w:t xml:space="preserve"> </w:t>
      </w:r>
      <w:r w:rsidR="00310297">
        <w:rPr>
          <w:b/>
          <w:color w:val="000000"/>
        </w:rPr>
        <w:t xml:space="preserve">demolition activities, </w:t>
      </w:r>
      <w:r w:rsidR="00132A3E" w:rsidRPr="0016247B">
        <w:rPr>
          <w:b/>
          <w:color w:val="000000"/>
        </w:rPr>
        <w:t>intermediate bridge bent foundation and pier erection, girder lifts, and superstructure pours</w:t>
      </w:r>
      <w:r w:rsidR="005E7ACF">
        <w:rPr>
          <w:b/>
          <w:color w:val="000000"/>
        </w:rPr>
        <w:t xml:space="preserve">, near and over CSXT track or signal facilities. </w:t>
      </w:r>
    </w:p>
    <w:p w14:paraId="6DA8A3FF" w14:textId="77777777" w:rsidR="005724F8" w:rsidRPr="0016247B" w:rsidRDefault="005E6ADE" w:rsidP="005E6ADE">
      <w:pPr>
        <w:spacing w:after="120"/>
        <w:ind w:left="360"/>
        <w:rPr>
          <w:b/>
          <w:color w:val="000000"/>
        </w:rPr>
      </w:pPr>
      <w:r w:rsidRPr="0016247B">
        <w:rPr>
          <w:b/>
          <w:color w:val="000000"/>
          <w:u w:val="single"/>
        </w:rPr>
        <w:t xml:space="preserve">CSXT Flagging Protection </w:t>
      </w:r>
      <w:r w:rsidRPr="0016247B">
        <w:rPr>
          <w:b/>
          <w:color w:val="000000"/>
        </w:rPr>
        <w:t>–</w:t>
      </w:r>
      <w:r w:rsidRPr="0016247B">
        <w:rPr>
          <w:color w:val="000000"/>
        </w:rPr>
        <w:t xml:space="preserve"> </w:t>
      </w:r>
      <w:r w:rsidRPr="0016247B">
        <w:rPr>
          <w:b/>
          <w:color w:val="000000"/>
        </w:rPr>
        <w:t xml:space="preserve">Flagging protection is required for each day that the contractor is working </w:t>
      </w:r>
      <w:r w:rsidR="002B548A">
        <w:rPr>
          <w:b/>
          <w:color w:val="000000"/>
        </w:rPr>
        <w:t>within</w:t>
      </w:r>
      <w:r w:rsidR="002B548A" w:rsidRPr="0016247B">
        <w:rPr>
          <w:b/>
          <w:color w:val="000000"/>
        </w:rPr>
        <w:t xml:space="preserve"> </w:t>
      </w:r>
      <w:r w:rsidRPr="0016247B">
        <w:rPr>
          <w:b/>
          <w:color w:val="000000"/>
        </w:rPr>
        <w:t xml:space="preserve">CSXT </w:t>
      </w:r>
      <w:r w:rsidR="00515EDB">
        <w:rPr>
          <w:b/>
          <w:color w:val="000000"/>
        </w:rPr>
        <w:t>operating right-of-way</w:t>
      </w:r>
      <w:r w:rsidRPr="0016247B">
        <w:rPr>
          <w:b/>
          <w:color w:val="000000"/>
        </w:rPr>
        <w:t xml:space="preserve">. Cost for flagging protection </w:t>
      </w:r>
      <w:r w:rsidR="0075761A">
        <w:rPr>
          <w:b/>
          <w:color w:val="000000"/>
        </w:rPr>
        <w:t>depends</w:t>
      </w:r>
      <w:r w:rsidRPr="0016247B">
        <w:rPr>
          <w:b/>
          <w:color w:val="000000"/>
        </w:rPr>
        <w:t xml:space="preserve"> on the </w:t>
      </w:r>
      <w:r w:rsidR="002B548A">
        <w:rPr>
          <w:b/>
          <w:color w:val="000000"/>
        </w:rPr>
        <w:t>length</w:t>
      </w:r>
      <w:r w:rsidR="002B548A" w:rsidRPr="0016247B">
        <w:rPr>
          <w:b/>
          <w:color w:val="000000"/>
        </w:rPr>
        <w:t xml:space="preserve"> </w:t>
      </w:r>
      <w:r w:rsidR="007F665A" w:rsidRPr="0016247B">
        <w:rPr>
          <w:b/>
          <w:color w:val="000000"/>
        </w:rPr>
        <w:t xml:space="preserve">of the </w:t>
      </w:r>
      <w:r w:rsidR="00E1063F" w:rsidRPr="0016247B">
        <w:rPr>
          <w:b/>
          <w:color w:val="000000"/>
        </w:rPr>
        <w:t xml:space="preserve">work day, number of days worked per week, and duration of the project requiring </w:t>
      </w:r>
      <w:r w:rsidR="007F665A" w:rsidRPr="0016247B">
        <w:rPr>
          <w:b/>
          <w:color w:val="000000"/>
        </w:rPr>
        <w:t>flagging protection. The average flagging cost</w:t>
      </w:r>
      <w:r w:rsidR="005724F8" w:rsidRPr="0016247B">
        <w:rPr>
          <w:b/>
          <w:color w:val="000000"/>
        </w:rPr>
        <w:t xml:space="preserve"> per day is $</w:t>
      </w:r>
      <w:r w:rsidR="007F665A" w:rsidRPr="0016247B">
        <w:rPr>
          <w:b/>
          <w:color w:val="000000"/>
        </w:rPr>
        <w:t>1,1</w:t>
      </w:r>
      <w:r w:rsidR="005724F8" w:rsidRPr="0016247B">
        <w:rPr>
          <w:b/>
          <w:color w:val="000000"/>
        </w:rPr>
        <w:t>0</w:t>
      </w:r>
      <w:r w:rsidR="007F665A" w:rsidRPr="0016247B">
        <w:rPr>
          <w:b/>
          <w:color w:val="000000"/>
        </w:rPr>
        <w:t>6</w:t>
      </w:r>
      <w:r w:rsidR="005724F8" w:rsidRPr="0016247B">
        <w:rPr>
          <w:b/>
          <w:color w:val="000000"/>
        </w:rPr>
        <w:t>.00</w:t>
      </w:r>
      <w:r w:rsidR="007F665A" w:rsidRPr="0016247B">
        <w:rPr>
          <w:b/>
          <w:color w:val="000000"/>
        </w:rPr>
        <w:t>, based on a 10-hour work day for the contractor, and 12-hour day by the railroad flagman.</w:t>
      </w:r>
      <w:r w:rsidR="005724F8" w:rsidRPr="0016247B">
        <w:rPr>
          <w:b/>
          <w:color w:val="000000"/>
        </w:rPr>
        <w:t xml:space="preserve"> This cost includes the base pay for the flagman, overhead, and generally includes travel expenses, meals, lodging, equipment, etc.  The charge to the Contractor by the Railroad will be the actual cost based on the rate of pay for the Railroad’s employees who are available for flagging service at the time the service is required.  Work by a flagman in excess of 8 hours per day and 40 hours per week may result in overtime pay at 1 ½ time the appropriate rate.  Also, certain unusual conditions may arise which may result in overtime pay at 2 times the appropriate rate.  </w:t>
      </w:r>
    </w:p>
    <w:p w14:paraId="79A86B10" w14:textId="77777777" w:rsidR="005E6ADE" w:rsidRDefault="006E49F6" w:rsidP="005E6ADE">
      <w:pPr>
        <w:spacing w:after="120"/>
        <w:ind w:left="360"/>
        <w:rPr>
          <w:b/>
          <w:color w:val="000000"/>
        </w:rPr>
      </w:pPr>
      <w:r w:rsidRPr="0016247B">
        <w:rPr>
          <w:b/>
          <w:color w:val="000000"/>
          <w:u w:val="single"/>
        </w:rPr>
        <w:t>Flagging</w:t>
      </w:r>
      <w:r w:rsidR="00310297">
        <w:rPr>
          <w:b/>
          <w:color w:val="000000"/>
          <w:u w:val="single"/>
        </w:rPr>
        <w:t xml:space="preserve"> Notices</w:t>
      </w:r>
      <w:r w:rsidRPr="0016247B">
        <w:rPr>
          <w:b/>
          <w:color w:val="000000"/>
        </w:rPr>
        <w:t xml:space="preserve"> – </w:t>
      </w:r>
      <w:r w:rsidR="005E6ADE" w:rsidRPr="0016247B">
        <w:rPr>
          <w:b/>
          <w:color w:val="000000"/>
        </w:rPr>
        <w:t>It may take up to thirty</w:t>
      </w:r>
      <w:r w:rsidR="00534FAD" w:rsidRPr="0016247B">
        <w:rPr>
          <w:b/>
          <w:color w:val="000000"/>
        </w:rPr>
        <w:t xml:space="preserve"> (30) </w:t>
      </w:r>
      <w:r w:rsidR="005E6ADE" w:rsidRPr="0016247B">
        <w:rPr>
          <w:b/>
          <w:color w:val="000000"/>
        </w:rPr>
        <w:t>days t</w:t>
      </w:r>
      <w:r w:rsidR="005E7ACF">
        <w:rPr>
          <w:b/>
          <w:color w:val="000000"/>
        </w:rPr>
        <w:t>o secure flagging protection. S</w:t>
      </w:r>
      <w:r w:rsidR="005E6ADE" w:rsidRPr="0016247B">
        <w:rPr>
          <w:b/>
          <w:color w:val="000000"/>
        </w:rPr>
        <w:t xml:space="preserve">ix </w:t>
      </w:r>
      <w:r w:rsidR="00534FAD" w:rsidRPr="0016247B">
        <w:rPr>
          <w:b/>
          <w:color w:val="000000"/>
        </w:rPr>
        <w:t xml:space="preserve">(6) </w:t>
      </w:r>
      <w:r w:rsidR="005E6ADE" w:rsidRPr="0016247B">
        <w:rPr>
          <w:b/>
          <w:color w:val="000000"/>
        </w:rPr>
        <w:t>days advance notification is required to terminate flagging protection. See the attached documents for additional reference.</w:t>
      </w:r>
      <w:r w:rsidR="00050BF1">
        <w:rPr>
          <w:b/>
          <w:color w:val="000000"/>
        </w:rPr>
        <w:t xml:space="preserve"> Flagging may not be available to meet the contractors schedule needs, depending </w:t>
      </w:r>
      <w:r w:rsidR="00561C00">
        <w:rPr>
          <w:b/>
          <w:color w:val="000000"/>
        </w:rPr>
        <w:t xml:space="preserve">on availability of qualified railroad employees. </w:t>
      </w:r>
      <w:r w:rsidR="001D027A">
        <w:rPr>
          <w:b/>
          <w:color w:val="000000"/>
        </w:rPr>
        <w:t>Construction schedule coordination at the onset of design is advised.</w:t>
      </w:r>
    </w:p>
    <w:p w14:paraId="4D2047B6" w14:textId="77777777" w:rsidR="001D027A" w:rsidRDefault="001D027A" w:rsidP="005E6ADE">
      <w:pPr>
        <w:spacing w:after="120"/>
        <w:ind w:left="360"/>
        <w:rPr>
          <w:b/>
          <w:color w:val="000000"/>
        </w:rPr>
      </w:pPr>
      <w:r w:rsidRPr="00855D99">
        <w:rPr>
          <w:b/>
          <w:color w:val="000000"/>
        </w:rPr>
        <w:t xml:space="preserve">Once the flagman is assigned, </w:t>
      </w:r>
      <w:r w:rsidR="00855D99">
        <w:rPr>
          <w:b/>
          <w:color w:val="000000"/>
        </w:rPr>
        <w:t xml:space="preserve">he will typically remain on the project, at project cost, until the project no longer requires flagging protection. </w:t>
      </w:r>
      <w:r w:rsidR="00E20083">
        <w:rPr>
          <w:b/>
          <w:color w:val="000000"/>
        </w:rPr>
        <w:t xml:space="preserve">We </w:t>
      </w:r>
      <w:r w:rsidR="00454984">
        <w:rPr>
          <w:b/>
          <w:color w:val="000000"/>
        </w:rPr>
        <w:t>anticipate that one flagger may</w:t>
      </w:r>
      <w:r w:rsidR="00E20083">
        <w:rPr>
          <w:b/>
          <w:color w:val="000000"/>
        </w:rPr>
        <w:t xml:space="preserve"> be able to provide all necessary protection should construction of multiple bridges occur concurrently.</w:t>
      </w:r>
    </w:p>
    <w:p w14:paraId="6A6BF78B" w14:textId="6E89F2B6" w:rsidR="0075761A" w:rsidRDefault="005E6ADE" w:rsidP="0045393F">
      <w:pPr>
        <w:spacing w:after="240"/>
        <w:ind w:left="360"/>
        <w:rPr>
          <w:b/>
          <w:color w:val="000000"/>
        </w:rPr>
      </w:pPr>
      <w:r w:rsidRPr="0016247B">
        <w:rPr>
          <w:b/>
          <w:color w:val="000000"/>
          <w:u w:val="single"/>
        </w:rPr>
        <w:t>CE&amp;I Expenses</w:t>
      </w:r>
      <w:r w:rsidR="00DF45FB" w:rsidRPr="0016247B">
        <w:rPr>
          <w:b/>
          <w:color w:val="000000"/>
        </w:rPr>
        <w:t xml:space="preserve"> </w:t>
      </w:r>
      <w:r w:rsidR="0075761A">
        <w:rPr>
          <w:b/>
          <w:color w:val="000000"/>
        </w:rPr>
        <w:t>–</w:t>
      </w:r>
      <w:r w:rsidR="00DF45FB" w:rsidRPr="0016247B">
        <w:rPr>
          <w:b/>
          <w:color w:val="000000"/>
        </w:rPr>
        <w:t xml:space="preserve"> </w:t>
      </w:r>
      <w:r w:rsidR="0075761A">
        <w:rPr>
          <w:b/>
          <w:color w:val="000000"/>
        </w:rPr>
        <w:t>The following o</w:t>
      </w:r>
      <w:r w:rsidR="00DF45FB" w:rsidRPr="0016247B">
        <w:rPr>
          <w:b/>
          <w:color w:val="000000"/>
        </w:rPr>
        <w:t>rder of magnitude</w:t>
      </w:r>
      <w:r w:rsidR="005D236E">
        <w:rPr>
          <w:b/>
          <w:color w:val="000000"/>
        </w:rPr>
        <w:t xml:space="preserve"> </w:t>
      </w:r>
      <w:r w:rsidR="0075761A">
        <w:rPr>
          <w:b/>
          <w:color w:val="000000"/>
        </w:rPr>
        <w:t>estimate</w:t>
      </w:r>
      <w:r w:rsidR="00DF45FB" w:rsidRPr="0016247B">
        <w:rPr>
          <w:b/>
          <w:color w:val="000000"/>
        </w:rPr>
        <w:t>,</w:t>
      </w:r>
      <w:r w:rsidR="005D236E">
        <w:rPr>
          <w:b/>
          <w:color w:val="000000"/>
        </w:rPr>
        <w:t xml:space="preserve"> </w:t>
      </w:r>
      <w:r w:rsidR="0075761A">
        <w:rPr>
          <w:b/>
          <w:color w:val="000000"/>
        </w:rPr>
        <w:t>is provided</w:t>
      </w:r>
      <w:r w:rsidR="005D236E">
        <w:rPr>
          <w:b/>
          <w:color w:val="000000"/>
        </w:rPr>
        <w:t xml:space="preserve"> </w:t>
      </w:r>
      <w:r w:rsidR="00DF45FB" w:rsidRPr="0016247B">
        <w:rPr>
          <w:b/>
          <w:color w:val="000000"/>
        </w:rPr>
        <w:t>based on the anticipated scope,</w:t>
      </w:r>
      <w:r w:rsidRPr="0016247B">
        <w:rPr>
          <w:b/>
          <w:color w:val="000000"/>
        </w:rPr>
        <w:t xml:space="preserve"> for expenses that CSXT expects to incur as a result of providing construction engineering and inspection services in support </w:t>
      </w:r>
      <w:r w:rsidR="00DF45FB" w:rsidRPr="0016247B">
        <w:rPr>
          <w:b/>
          <w:color w:val="000000"/>
        </w:rPr>
        <w:t>of this project</w:t>
      </w:r>
      <w:r w:rsidRPr="0016247B">
        <w:rPr>
          <w:b/>
          <w:color w:val="000000"/>
        </w:rPr>
        <w:t xml:space="preserve">. These expenses are listed by task in the table below. </w:t>
      </w:r>
      <w:r w:rsidR="007B4DE9">
        <w:rPr>
          <w:b/>
          <w:color w:val="000000"/>
        </w:rPr>
        <w:t xml:space="preserve"> Flagging expenses </w:t>
      </w:r>
      <w:r w:rsidR="007B4DE9" w:rsidRPr="007B4DE9">
        <w:rPr>
          <w:b/>
          <w:color w:val="000000"/>
          <w:u w:val="single"/>
        </w:rPr>
        <w:t>will be added</w:t>
      </w:r>
      <w:r w:rsidR="007B4DE9">
        <w:rPr>
          <w:b/>
          <w:color w:val="000000"/>
        </w:rPr>
        <w:t xml:space="preserve"> at a later date.  T</w:t>
      </w:r>
      <w:r w:rsidR="007B4DE9" w:rsidRPr="0016247B">
        <w:rPr>
          <w:b/>
          <w:color w:val="000000"/>
        </w:rPr>
        <w:t xml:space="preserve">rack </w:t>
      </w:r>
      <w:r w:rsidR="007B4DE9">
        <w:rPr>
          <w:b/>
          <w:color w:val="000000"/>
        </w:rPr>
        <w:t xml:space="preserve">or signal work expenses </w:t>
      </w:r>
      <w:r w:rsidR="007B4DE9">
        <w:rPr>
          <w:b/>
          <w:color w:val="000000"/>
          <w:u w:val="single"/>
        </w:rPr>
        <w:t>are</w:t>
      </w:r>
      <w:r w:rsidR="00246797">
        <w:rPr>
          <w:b/>
          <w:color w:val="000000"/>
          <w:u w:val="single"/>
        </w:rPr>
        <w:t xml:space="preserve"> not</w:t>
      </w:r>
      <w:r w:rsidRPr="00E20083">
        <w:rPr>
          <w:b/>
          <w:color w:val="000000"/>
          <w:u w:val="single"/>
        </w:rPr>
        <w:t xml:space="preserve"> includ</w:t>
      </w:r>
      <w:r w:rsidR="0075761A" w:rsidRPr="00E20083">
        <w:rPr>
          <w:b/>
          <w:color w:val="000000"/>
          <w:u w:val="single"/>
        </w:rPr>
        <w:t>e</w:t>
      </w:r>
      <w:r w:rsidR="007B4DE9">
        <w:rPr>
          <w:b/>
          <w:color w:val="000000"/>
          <w:u w:val="single"/>
        </w:rPr>
        <w:t>d</w:t>
      </w:r>
      <w:r w:rsidR="007B4DE9">
        <w:rPr>
          <w:b/>
          <w:color w:val="000000"/>
        </w:rPr>
        <w:t>, but may become necessary</w:t>
      </w:r>
      <w:r w:rsidR="00454984">
        <w:rPr>
          <w:b/>
          <w:color w:val="000000"/>
        </w:rPr>
        <w:t xml:space="preserve">. </w:t>
      </w:r>
      <w:bookmarkStart w:id="2" w:name="_GoBack"/>
      <w:bookmarkEnd w:id="2"/>
    </w:p>
    <w:p w14:paraId="3D311010" w14:textId="77777777" w:rsidR="0045393F" w:rsidRPr="00E20083" w:rsidRDefault="0045393F" w:rsidP="0045393F">
      <w:pPr>
        <w:spacing w:after="240"/>
        <w:ind w:left="360"/>
        <w:rPr>
          <w:b/>
          <w:color w:val="000000"/>
        </w:rPr>
      </w:pPr>
    </w:p>
    <w:tbl>
      <w:tblPr>
        <w:tblW w:w="9090" w:type="dxa"/>
        <w:tblInd w:w="468" w:type="dxa"/>
        <w:tblBorders>
          <w:bottom w:val="single" w:sz="4" w:space="0" w:color="000000"/>
        </w:tblBorders>
        <w:tblLayout w:type="fixed"/>
        <w:tblLook w:val="04A0" w:firstRow="1" w:lastRow="0" w:firstColumn="1" w:lastColumn="0" w:noHBand="0" w:noVBand="1"/>
      </w:tblPr>
      <w:tblGrid>
        <w:gridCol w:w="363"/>
        <w:gridCol w:w="7107"/>
        <w:gridCol w:w="1620"/>
      </w:tblGrid>
      <w:tr w:rsidR="00B916CC" w:rsidRPr="00B916CC" w14:paraId="07DBDC74" w14:textId="77777777" w:rsidTr="00596B8F">
        <w:tc>
          <w:tcPr>
            <w:tcW w:w="7470" w:type="dxa"/>
            <w:gridSpan w:val="2"/>
            <w:tcBorders>
              <w:bottom w:val="single" w:sz="12" w:space="0" w:color="548DD4"/>
            </w:tcBorders>
            <w:vAlign w:val="center"/>
          </w:tcPr>
          <w:p w14:paraId="4B0474F3" w14:textId="77777777" w:rsidR="00B916CC" w:rsidRPr="00596B8F" w:rsidRDefault="00B916CC" w:rsidP="00667BE9">
            <w:pPr>
              <w:overflowPunct/>
              <w:autoSpaceDE/>
              <w:autoSpaceDN/>
              <w:adjustRightInd/>
              <w:spacing w:after="0" w:line="240" w:lineRule="auto"/>
              <w:ind w:left="72"/>
              <w:contextualSpacing/>
              <w:jc w:val="center"/>
              <w:textAlignment w:val="auto"/>
              <w:rPr>
                <w:rFonts w:cs="Arial"/>
                <w:b/>
                <w:color w:val="548DD4"/>
              </w:rPr>
            </w:pPr>
            <w:r w:rsidRPr="00596B8F">
              <w:rPr>
                <w:rFonts w:cs="Arial"/>
                <w:b/>
                <w:color w:val="548DD4"/>
              </w:rPr>
              <w:lastRenderedPageBreak/>
              <w:t>Task</w:t>
            </w:r>
          </w:p>
        </w:tc>
        <w:tc>
          <w:tcPr>
            <w:tcW w:w="1620" w:type="dxa"/>
            <w:tcBorders>
              <w:bottom w:val="single" w:sz="12" w:space="0" w:color="548DD4"/>
            </w:tcBorders>
            <w:vAlign w:val="center"/>
          </w:tcPr>
          <w:p w14:paraId="050765DF" w14:textId="77777777" w:rsidR="00B916CC" w:rsidRPr="00596B8F" w:rsidRDefault="00B916CC" w:rsidP="00667BE9">
            <w:pPr>
              <w:spacing w:after="0" w:line="240" w:lineRule="auto"/>
              <w:contextualSpacing/>
              <w:jc w:val="center"/>
              <w:rPr>
                <w:rFonts w:cs="Arial"/>
                <w:b/>
                <w:color w:val="548DD4"/>
              </w:rPr>
            </w:pPr>
            <w:r w:rsidRPr="00596B8F">
              <w:rPr>
                <w:rFonts w:cs="Arial"/>
                <w:b/>
                <w:color w:val="548DD4"/>
              </w:rPr>
              <w:t>Est. Cost</w:t>
            </w:r>
          </w:p>
        </w:tc>
      </w:tr>
      <w:tr w:rsidR="00C716B3" w:rsidRPr="00B916CC" w14:paraId="5C158995" w14:textId="77777777" w:rsidTr="00596B8F">
        <w:tc>
          <w:tcPr>
            <w:tcW w:w="363" w:type="dxa"/>
            <w:tcBorders>
              <w:top w:val="single" w:sz="12" w:space="0" w:color="548DD4"/>
              <w:bottom w:val="single" w:sz="2" w:space="0" w:color="B8CCE4"/>
            </w:tcBorders>
            <w:vAlign w:val="center"/>
          </w:tcPr>
          <w:p w14:paraId="18A509B6" w14:textId="77777777" w:rsidR="00B916CC" w:rsidRPr="00596B8F" w:rsidRDefault="00B916CC" w:rsidP="00C716B3">
            <w:pPr>
              <w:spacing w:after="0"/>
              <w:ind w:right="-108"/>
              <w:rPr>
                <w:rFonts w:cs="Arial"/>
                <w:color w:val="000000"/>
              </w:rPr>
            </w:pPr>
            <w:r w:rsidRPr="00596B8F">
              <w:rPr>
                <w:rFonts w:cs="Arial"/>
                <w:color w:val="000000"/>
              </w:rPr>
              <w:t>1.</w:t>
            </w:r>
          </w:p>
        </w:tc>
        <w:tc>
          <w:tcPr>
            <w:tcW w:w="7107" w:type="dxa"/>
            <w:tcBorders>
              <w:top w:val="single" w:sz="12" w:space="0" w:color="548DD4"/>
              <w:bottom w:val="single" w:sz="2" w:space="0" w:color="B8CCE4"/>
            </w:tcBorders>
            <w:vAlign w:val="center"/>
          </w:tcPr>
          <w:p w14:paraId="0E724E1B" w14:textId="77777777" w:rsidR="00B916CC" w:rsidRPr="00596B8F" w:rsidRDefault="00B916CC" w:rsidP="00C716B3">
            <w:pPr>
              <w:spacing w:after="0"/>
              <w:rPr>
                <w:rFonts w:cs="Arial"/>
                <w:color w:val="000000"/>
              </w:rPr>
            </w:pPr>
            <w:r w:rsidRPr="00596B8F">
              <w:rPr>
                <w:rFonts w:cs="Arial"/>
                <w:color w:val="000000"/>
              </w:rPr>
              <w:t>CSXT contract labor with additives and expenses</w:t>
            </w:r>
          </w:p>
        </w:tc>
        <w:tc>
          <w:tcPr>
            <w:tcW w:w="1620" w:type="dxa"/>
            <w:tcBorders>
              <w:top w:val="single" w:sz="12" w:space="0" w:color="548DD4"/>
              <w:bottom w:val="single" w:sz="2" w:space="0" w:color="B8CCE4"/>
            </w:tcBorders>
            <w:vAlign w:val="center"/>
          </w:tcPr>
          <w:p w14:paraId="522B241F" w14:textId="77777777" w:rsidR="00B916CC" w:rsidRPr="00596B8F" w:rsidRDefault="00B916CC" w:rsidP="00C716B3">
            <w:pPr>
              <w:tabs>
                <w:tab w:val="left" w:pos="0"/>
              </w:tabs>
              <w:spacing w:after="0"/>
              <w:ind w:right="259"/>
              <w:rPr>
                <w:rFonts w:cs="Arial"/>
                <w:color w:val="000000"/>
              </w:rPr>
            </w:pPr>
            <w:r w:rsidRPr="00596B8F">
              <w:rPr>
                <w:rFonts w:cs="Arial"/>
                <w:color w:val="000000"/>
              </w:rPr>
              <w:t>$2,000</w:t>
            </w:r>
          </w:p>
        </w:tc>
      </w:tr>
      <w:tr w:rsidR="00B916CC" w:rsidRPr="00B916CC" w14:paraId="12960511" w14:textId="77777777" w:rsidTr="00596B8F">
        <w:tc>
          <w:tcPr>
            <w:tcW w:w="363" w:type="dxa"/>
            <w:tcBorders>
              <w:top w:val="single" w:sz="2" w:space="0" w:color="B8CCE4"/>
              <w:bottom w:val="single" w:sz="2" w:space="0" w:color="B8CCE4"/>
            </w:tcBorders>
            <w:vAlign w:val="center"/>
          </w:tcPr>
          <w:p w14:paraId="414C0E8B" w14:textId="77777777" w:rsidR="00B916CC" w:rsidRPr="00596B8F" w:rsidRDefault="00B916CC" w:rsidP="00C716B3">
            <w:pPr>
              <w:spacing w:after="0"/>
              <w:ind w:right="-108"/>
              <w:rPr>
                <w:rFonts w:cs="Arial"/>
                <w:color w:val="000000"/>
              </w:rPr>
            </w:pPr>
            <w:r w:rsidRPr="00596B8F">
              <w:rPr>
                <w:rFonts w:cs="Arial"/>
                <w:color w:val="000000"/>
              </w:rPr>
              <w:t>2.</w:t>
            </w:r>
          </w:p>
        </w:tc>
        <w:tc>
          <w:tcPr>
            <w:tcW w:w="7107" w:type="dxa"/>
            <w:tcBorders>
              <w:top w:val="single" w:sz="2" w:space="0" w:color="B8CCE4"/>
              <w:bottom w:val="single" w:sz="2" w:space="0" w:color="B8CCE4"/>
            </w:tcBorders>
            <w:vAlign w:val="center"/>
          </w:tcPr>
          <w:p w14:paraId="1DD6B62D" w14:textId="77777777" w:rsidR="00B916CC" w:rsidRPr="00596B8F" w:rsidRDefault="00B916CC" w:rsidP="00C716B3">
            <w:pPr>
              <w:spacing w:after="0"/>
              <w:rPr>
                <w:rFonts w:cs="Arial"/>
                <w:color w:val="000000"/>
              </w:rPr>
            </w:pPr>
            <w:r w:rsidRPr="00596B8F">
              <w:rPr>
                <w:rFonts w:cs="Arial"/>
                <w:color w:val="000000"/>
              </w:rPr>
              <w:t>Construction &amp; Administrative Engineering Services</w:t>
            </w:r>
            <w:r w:rsidR="00BF7B6C" w:rsidRPr="00596B8F">
              <w:rPr>
                <w:rFonts w:cs="Arial"/>
                <w:color w:val="000000"/>
              </w:rPr>
              <w:t xml:space="preserve"> (ARCADIS)</w:t>
            </w:r>
          </w:p>
        </w:tc>
        <w:tc>
          <w:tcPr>
            <w:tcW w:w="1620" w:type="dxa"/>
            <w:tcBorders>
              <w:top w:val="single" w:sz="2" w:space="0" w:color="B8CCE4"/>
              <w:bottom w:val="single" w:sz="2" w:space="0" w:color="B8CCE4"/>
            </w:tcBorders>
            <w:vAlign w:val="center"/>
          </w:tcPr>
          <w:p w14:paraId="5117A15B" w14:textId="77777777" w:rsidR="00B916CC" w:rsidRPr="00596B8F" w:rsidRDefault="00B916CC" w:rsidP="00C716B3">
            <w:pPr>
              <w:tabs>
                <w:tab w:val="left" w:pos="0"/>
              </w:tabs>
              <w:spacing w:after="0"/>
              <w:ind w:right="259"/>
              <w:rPr>
                <w:rFonts w:cs="Arial"/>
                <w:color w:val="000000"/>
              </w:rPr>
            </w:pPr>
            <w:r w:rsidRPr="00596B8F">
              <w:rPr>
                <w:rFonts w:cs="Arial"/>
                <w:color w:val="000000"/>
              </w:rPr>
              <w:t>$</w:t>
            </w:r>
            <w:r w:rsidR="00A77105" w:rsidRPr="00596B8F">
              <w:rPr>
                <w:rFonts w:cs="Arial"/>
                <w:color w:val="000000"/>
              </w:rPr>
              <w:t>24</w:t>
            </w:r>
            <w:r w:rsidR="00BF7B6C" w:rsidRPr="00596B8F">
              <w:rPr>
                <w:rFonts w:cs="Arial"/>
                <w:color w:val="000000"/>
              </w:rPr>
              <w:t>0,000.00</w:t>
            </w:r>
          </w:p>
        </w:tc>
      </w:tr>
      <w:tr w:rsidR="00C716B3" w:rsidRPr="00B916CC" w14:paraId="3FAE3774" w14:textId="77777777" w:rsidTr="00596B8F">
        <w:tc>
          <w:tcPr>
            <w:tcW w:w="363" w:type="dxa"/>
            <w:tcBorders>
              <w:top w:val="single" w:sz="2" w:space="0" w:color="B8CCE4"/>
              <w:bottom w:val="single" w:sz="2" w:space="0" w:color="B8CCE4"/>
            </w:tcBorders>
            <w:vAlign w:val="center"/>
          </w:tcPr>
          <w:p w14:paraId="204D0AF6"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46AA322B"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Project file setup, project initiation, RailDOCS and financial setup</w:t>
            </w:r>
          </w:p>
        </w:tc>
        <w:tc>
          <w:tcPr>
            <w:tcW w:w="1620" w:type="dxa"/>
            <w:tcBorders>
              <w:top w:val="single" w:sz="2" w:space="0" w:color="B8CCE4"/>
              <w:bottom w:val="single" w:sz="2" w:space="0" w:color="B8CCE4"/>
            </w:tcBorders>
            <w:vAlign w:val="center"/>
          </w:tcPr>
          <w:p w14:paraId="0A537B4F"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$564.00</w:t>
            </w:r>
          </w:p>
        </w:tc>
      </w:tr>
      <w:tr w:rsidR="00C716B3" w:rsidRPr="00B916CC" w14:paraId="123EBDF4" w14:textId="77777777" w:rsidTr="00596B8F">
        <w:tc>
          <w:tcPr>
            <w:tcW w:w="363" w:type="dxa"/>
            <w:tcBorders>
              <w:top w:val="single" w:sz="2" w:space="0" w:color="B8CCE4"/>
              <w:bottom w:val="single" w:sz="2" w:space="0" w:color="B8CCE4"/>
            </w:tcBorders>
            <w:vAlign w:val="center"/>
          </w:tcPr>
          <w:p w14:paraId="199227FF"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171526B9"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Process State construction authorization letter and return an Acknowle</w:t>
            </w:r>
            <w:r>
              <w:rPr>
                <w:rFonts w:ascii="Arial Narrow" w:hAnsi="Arial Narrow" w:cs="Arial"/>
                <w:color w:val="000000"/>
              </w:rPr>
              <w:t>dgement letter</w:t>
            </w:r>
          </w:p>
        </w:tc>
        <w:tc>
          <w:tcPr>
            <w:tcW w:w="1620" w:type="dxa"/>
            <w:tcBorders>
              <w:top w:val="single" w:sz="2" w:space="0" w:color="B8CCE4"/>
              <w:bottom w:val="single" w:sz="2" w:space="0" w:color="B8CCE4"/>
            </w:tcBorders>
            <w:vAlign w:val="center"/>
          </w:tcPr>
          <w:p w14:paraId="217B4CD1"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$660.00</w:t>
            </w:r>
          </w:p>
        </w:tc>
      </w:tr>
      <w:tr w:rsidR="00C716B3" w:rsidRPr="00B916CC" w14:paraId="1E270C74" w14:textId="77777777" w:rsidTr="00596B8F">
        <w:tc>
          <w:tcPr>
            <w:tcW w:w="363" w:type="dxa"/>
            <w:tcBorders>
              <w:top w:val="single" w:sz="2" w:space="0" w:color="B8CCE4"/>
              <w:bottom w:val="single" w:sz="2" w:space="0" w:color="B8CCE4"/>
            </w:tcBorders>
            <w:vAlign w:val="center"/>
          </w:tcPr>
          <w:p w14:paraId="0C09ECD2"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73CEEA16"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Generate health and safety plan</w:t>
            </w:r>
          </w:p>
        </w:tc>
        <w:tc>
          <w:tcPr>
            <w:tcW w:w="1620" w:type="dxa"/>
            <w:tcBorders>
              <w:top w:val="single" w:sz="2" w:space="0" w:color="B8CCE4"/>
              <w:bottom w:val="single" w:sz="2" w:space="0" w:color="B8CCE4"/>
            </w:tcBorders>
            <w:vAlign w:val="center"/>
          </w:tcPr>
          <w:p w14:paraId="63F737DD"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$440.00</w:t>
            </w:r>
          </w:p>
        </w:tc>
      </w:tr>
      <w:tr w:rsidR="00C716B3" w:rsidRPr="00B916CC" w14:paraId="1E4F068C" w14:textId="77777777" w:rsidTr="00596B8F">
        <w:tc>
          <w:tcPr>
            <w:tcW w:w="363" w:type="dxa"/>
            <w:tcBorders>
              <w:top w:val="single" w:sz="2" w:space="0" w:color="B8CCE4"/>
              <w:bottom w:val="single" w:sz="2" w:space="0" w:color="B8CCE4"/>
            </w:tcBorders>
            <w:vAlign w:val="center"/>
          </w:tcPr>
          <w:p w14:paraId="5B157895"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61BFE00B"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Attend preconstruction or onsite mtg. with contractor, with prep., repo</w:t>
            </w:r>
            <w:r>
              <w:rPr>
                <w:rFonts w:ascii="Arial Narrow" w:hAnsi="Arial Narrow" w:cs="Arial"/>
                <w:color w:val="000000"/>
              </w:rPr>
              <w:t>rting, and travel</w:t>
            </w:r>
          </w:p>
        </w:tc>
        <w:tc>
          <w:tcPr>
            <w:tcW w:w="1620" w:type="dxa"/>
            <w:tcBorders>
              <w:top w:val="single" w:sz="2" w:space="0" w:color="B8CCE4"/>
              <w:bottom w:val="single" w:sz="2" w:space="0" w:color="B8CCE4"/>
            </w:tcBorders>
            <w:vAlign w:val="center"/>
          </w:tcPr>
          <w:p w14:paraId="1902DFC3"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$2,700.00</w:t>
            </w:r>
          </w:p>
        </w:tc>
      </w:tr>
      <w:tr w:rsidR="00C716B3" w:rsidRPr="00B916CC" w14:paraId="52741337" w14:textId="77777777" w:rsidTr="00596B8F">
        <w:tc>
          <w:tcPr>
            <w:tcW w:w="363" w:type="dxa"/>
            <w:tcBorders>
              <w:top w:val="single" w:sz="2" w:space="0" w:color="B8CCE4"/>
              <w:bottom w:val="single" w:sz="2" w:space="0" w:color="B8CCE4"/>
            </w:tcBorders>
            <w:vAlign w:val="center"/>
          </w:tcPr>
          <w:p w14:paraId="58BAE001"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14307A94"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Ongoing construction staging coordination with Norfolk Southern</w:t>
            </w:r>
          </w:p>
        </w:tc>
        <w:tc>
          <w:tcPr>
            <w:tcW w:w="1620" w:type="dxa"/>
            <w:tcBorders>
              <w:top w:val="single" w:sz="2" w:space="0" w:color="B8CCE4"/>
              <w:bottom w:val="single" w:sz="2" w:space="0" w:color="B8CCE4"/>
            </w:tcBorders>
            <w:vAlign w:val="center"/>
          </w:tcPr>
          <w:p w14:paraId="22DB4F0B"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$2,880.00</w:t>
            </w:r>
          </w:p>
        </w:tc>
      </w:tr>
      <w:tr w:rsidR="00C716B3" w:rsidRPr="00B916CC" w14:paraId="1A42E3B2" w14:textId="77777777" w:rsidTr="00596B8F">
        <w:tc>
          <w:tcPr>
            <w:tcW w:w="363" w:type="dxa"/>
            <w:tcBorders>
              <w:top w:val="single" w:sz="2" w:space="0" w:color="B8CCE4"/>
              <w:bottom w:val="single" w:sz="2" w:space="0" w:color="B8CCE4"/>
            </w:tcBorders>
            <w:vAlign w:val="center"/>
          </w:tcPr>
          <w:p w14:paraId="4A1203FD"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302FE70A"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Utility permitting and adjustment coordination and communications</w:t>
            </w:r>
          </w:p>
        </w:tc>
        <w:tc>
          <w:tcPr>
            <w:tcW w:w="1620" w:type="dxa"/>
            <w:tcBorders>
              <w:top w:val="single" w:sz="2" w:space="0" w:color="B8CCE4"/>
              <w:bottom w:val="single" w:sz="2" w:space="0" w:color="B8CCE4"/>
            </w:tcBorders>
            <w:vAlign w:val="center"/>
          </w:tcPr>
          <w:p w14:paraId="38BF3437"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$900.00</w:t>
            </w:r>
          </w:p>
        </w:tc>
      </w:tr>
      <w:tr w:rsidR="00C716B3" w:rsidRPr="00B916CC" w14:paraId="41467E54" w14:textId="77777777" w:rsidTr="00596B8F">
        <w:tc>
          <w:tcPr>
            <w:tcW w:w="363" w:type="dxa"/>
            <w:tcBorders>
              <w:top w:val="single" w:sz="2" w:space="0" w:color="B8CCE4"/>
              <w:bottom w:val="single" w:sz="2" w:space="0" w:color="B8CCE4"/>
            </w:tcBorders>
            <w:vAlign w:val="center"/>
          </w:tcPr>
          <w:p w14:paraId="1325E29B"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2F731DF7"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Review of schedule and coordination of insurance approval and flagging protection</w:t>
            </w:r>
          </w:p>
        </w:tc>
        <w:tc>
          <w:tcPr>
            <w:tcW w:w="1620" w:type="dxa"/>
            <w:tcBorders>
              <w:top w:val="single" w:sz="2" w:space="0" w:color="B8CCE4"/>
              <w:bottom w:val="single" w:sz="2" w:space="0" w:color="B8CCE4"/>
            </w:tcBorders>
            <w:vAlign w:val="center"/>
          </w:tcPr>
          <w:p w14:paraId="6E515569"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$865.00</w:t>
            </w:r>
          </w:p>
        </w:tc>
      </w:tr>
      <w:tr w:rsidR="00C716B3" w:rsidRPr="00B916CC" w14:paraId="4F1998CC" w14:textId="77777777" w:rsidTr="00596B8F">
        <w:tc>
          <w:tcPr>
            <w:tcW w:w="363" w:type="dxa"/>
            <w:tcBorders>
              <w:top w:val="single" w:sz="2" w:space="0" w:color="B8CCE4"/>
              <w:bottom w:val="single" w:sz="2" w:space="0" w:color="B8CCE4"/>
            </w:tcBorders>
            <w:vAlign w:val="center"/>
          </w:tcPr>
          <w:p w14:paraId="4869269F"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04FB6DE5"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Review of contractor demo/erection/access submissions (2 reviews at 8 bridge location)</w:t>
            </w:r>
          </w:p>
        </w:tc>
        <w:tc>
          <w:tcPr>
            <w:tcW w:w="1620" w:type="dxa"/>
            <w:tcBorders>
              <w:top w:val="single" w:sz="2" w:space="0" w:color="B8CCE4"/>
              <w:bottom w:val="single" w:sz="2" w:space="0" w:color="B8CCE4"/>
            </w:tcBorders>
            <w:vAlign w:val="center"/>
          </w:tcPr>
          <w:p w14:paraId="3CB38C49"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$13,160.00</w:t>
            </w:r>
          </w:p>
        </w:tc>
      </w:tr>
      <w:tr w:rsidR="00C716B3" w:rsidRPr="00B916CC" w14:paraId="6FFBDE04" w14:textId="77777777" w:rsidTr="00596B8F">
        <w:tc>
          <w:tcPr>
            <w:tcW w:w="363" w:type="dxa"/>
            <w:tcBorders>
              <w:top w:val="single" w:sz="2" w:space="0" w:color="B8CCE4"/>
              <w:bottom w:val="single" w:sz="2" w:space="0" w:color="B8CCE4"/>
            </w:tcBorders>
            <w:vAlign w:val="center"/>
          </w:tcPr>
          <w:p w14:paraId="2407A081"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53A538E6"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US-78/52 replacement, bridge demolition, inspection of superstructure removal (5 days)</w:t>
            </w:r>
          </w:p>
        </w:tc>
        <w:tc>
          <w:tcPr>
            <w:tcW w:w="1620" w:type="dxa"/>
            <w:tcBorders>
              <w:top w:val="single" w:sz="2" w:space="0" w:color="B8CCE4"/>
              <w:bottom w:val="single" w:sz="2" w:space="0" w:color="B8CCE4"/>
            </w:tcBorders>
            <w:vAlign w:val="center"/>
          </w:tcPr>
          <w:p w14:paraId="0484A6B3"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$8,225.00</w:t>
            </w:r>
          </w:p>
        </w:tc>
      </w:tr>
      <w:tr w:rsidR="00C716B3" w:rsidRPr="00B916CC" w14:paraId="001DF4C6" w14:textId="77777777" w:rsidTr="00596B8F">
        <w:tc>
          <w:tcPr>
            <w:tcW w:w="363" w:type="dxa"/>
            <w:tcBorders>
              <w:top w:val="single" w:sz="2" w:space="0" w:color="B8CCE4"/>
              <w:bottom w:val="single" w:sz="2" w:space="0" w:color="B8CCE4"/>
            </w:tcBorders>
            <w:vAlign w:val="center"/>
          </w:tcPr>
          <w:p w14:paraId="2C813A1D"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749F2B58"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US-78/52 replacement, bridge demolition, inspection of girder removal (2 days)</w:t>
            </w:r>
          </w:p>
        </w:tc>
        <w:tc>
          <w:tcPr>
            <w:tcW w:w="1620" w:type="dxa"/>
            <w:tcBorders>
              <w:top w:val="single" w:sz="2" w:space="0" w:color="B8CCE4"/>
              <w:bottom w:val="single" w:sz="2" w:space="0" w:color="B8CCE4"/>
            </w:tcBorders>
            <w:vAlign w:val="center"/>
          </w:tcPr>
          <w:p w14:paraId="194ED3BF"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$3,920.00</w:t>
            </w:r>
          </w:p>
        </w:tc>
      </w:tr>
      <w:tr w:rsidR="00C716B3" w:rsidRPr="00B916CC" w14:paraId="69E3313C" w14:textId="77777777" w:rsidTr="00596B8F">
        <w:tc>
          <w:tcPr>
            <w:tcW w:w="363" w:type="dxa"/>
            <w:tcBorders>
              <w:top w:val="single" w:sz="2" w:space="0" w:color="B8CCE4"/>
              <w:bottom w:val="single" w:sz="2" w:space="0" w:color="B8CCE4"/>
            </w:tcBorders>
            <w:vAlign w:val="center"/>
          </w:tcPr>
          <w:p w14:paraId="1843EDC1"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0104C3D5"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US-78/52 replacement, bridge demolition, inspection of adjacent pier removal (2 days)</w:t>
            </w:r>
          </w:p>
        </w:tc>
        <w:tc>
          <w:tcPr>
            <w:tcW w:w="1620" w:type="dxa"/>
            <w:tcBorders>
              <w:top w:val="single" w:sz="2" w:space="0" w:color="B8CCE4"/>
              <w:bottom w:val="single" w:sz="2" w:space="0" w:color="B8CCE4"/>
            </w:tcBorders>
            <w:vAlign w:val="center"/>
          </w:tcPr>
          <w:p w14:paraId="2ED9857F"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$3,920.00</w:t>
            </w:r>
          </w:p>
        </w:tc>
      </w:tr>
      <w:tr w:rsidR="00C716B3" w:rsidRPr="00B916CC" w14:paraId="07E6F68C" w14:textId="77777777" w:rsidTr="00596B8F">
        <w:tc>
          <w:tcPr>
            <w:tcW w:w="363" w:type="dxa"/>
            <w:tcBorders>
              <w:top w:val="single" w:sz="2" w:space="0" w:color="B8CCE4"/>
              <w:bottom w:val="single" w:sz="2" w:space="0" w:color="B8CCE4"/>
            </w:tcBorders>
            <w:vAlign w:val="center"/>
          </w:tcPr>
          <w:p w14:paraId="4BE4A8FB"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1E338B63"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US-78/52 replacement, bridge erection, inspection of adjacent foundation work (2 days)</w:t>
            </w:r>
          </w:p>
        </w:tc>
        <w:tc>
          <w:tcPr>
            <w:tcW w:w="1620" w:type="dxa"/>
            <w:tcBorders>
              <w:top w:val="single" w:sz="2" w:space="0" w:color="B8CCE4"/>
              <w:bottom w:val="single" w:sz="2" w:space="0" w:color="B8CCE4"/>
            </w:tcBorders>
            <w:vAlign w:val="center"/>
          </w:tcPr>
          <w:p w14:paraId="3A772583"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$3,920.00</w:t>
            </w:r>
          </w:p>
        </w:tc>
      </w:tr>
      <w:tr w:rsidR="00C716B3" w:rsidRPr="00B916CC" w14:paraId="108D2952" w14:textId="77777777" w:rsidTr="00596B8F">
        <w:tc>
          <w:tcPr>
            <w:tcW w:w="363" w:type="dxa"/>
            <w:tcBorders>
              <w:top w:val="single" w:sz="2" w:space="0" w:color="B8CCE4"/>
              <w:bottom w:val="single" w:sz="2" w:space="0" w:color="B8CCE4"/>
            </w:tcBorders>
            <w:vAlign w:val="center"/>
          </w:tcPr>
          <w:p w14:paraId="428D182D"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39E53C7B"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US-78/52 replacement, bridge erection, inspection of adjacent pier erection (4 days, 2 trips)</w:t>
            </w:r>
          </w:p>
        </w:tc>
        <w:tc>
          <w:tcPr>
            <w:tcW w:w="1620" w:type="dxa"/>
            <w:tcBorders>
              <w:top w:val="single" w:sz="2" w:space="0" w:color="B8CCE4"/>
              <w:bottom w:val="single" w:sz="2" w:space="0" w:color="B8CCE4"/>
            </w:tcBorders>
            <w:vAlign w:val="center"/>
          </w:tcPr>
          <w:p w14:paraId="2A4E1520"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$7,840.00</w:t>
            </w:r>
          </w:p>
        </w:tc>
      </w:tr>
      <w:tr w:rsidR="00C716B3" w:rsidRPr="00B916CC" w14:paraId="1AFD7463" w14:textId="77777777" w:rsidTr="00596B8F">
        <w:tc>
          <w:tcPr>
            <w:tcW w:w="363" w:type="dxa"/>
            <w:tcBorders>
              <w:top w:val="single" w:sz="2" w:space="0" w:color="B8CCE4"/>
              <w:bottom w:val="single" w:sz="2" w:space="0" w:color="B8CCE4"/>
            </w:tcBorders>
            <w:vAlign w:val="center"/>
          </w:tcPr>
          <w:p w14:paraId="1276E737"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7690D3D6"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US-78/52 replacement, bridge erection, inspection of girder lifts overhead (2 days)</w:t>
            </w:r>
          </w:p>
        </w:tc>
        <w:tc>
          <w:tcPr>
            <w:tcW w:w="1620" w:type="dxa"/>
            <w:tcBorders>
              <w:top w:val="single" w:sz="2" w:space="0" w:color="B8CCE4"/>
              <w:bottom w:val="single" w:sz="2" w:space="0" w:color="B8CCE4"/>
            </w:tcBorders>
            <w:vAlign w:val="center"/>
          </w:tcPr>
          <w:p w14:paraId="2D1BB50D"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$3,920.00</w:t>
            </w:r>
          </w:p>
        </w:tc>
      </w:tr>
      <w:tr w:rsidR="00C716B3" w:rsidRPr="00B916CC" w14:paraId="742F2546" w14:textId="77777777" w:rsidTr="00596B8F">
        <w:tc>
          <w:tcPr>
            <w:tcW w:w="363" w:type="dxa"/>
            <w:tcBorders>
              <w:top w:val="single" w:sz="2" w:space="0" w:color="B8CCE4"/>
              <w:bottom w:val="single" w:sz="2" w:space="0" w:color="B8CCE4"/>
            </w:tcBorders>
            <w:vAlign w:val="center"/>
          </w:tcPr>
          <w:p w14:paraId="0866CA71"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6A7107AC"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US-78/52 replacement, bridge erection, inspection of deck pour (2 days)</w:t>
            </w:r>
          </w:p>
        </w:tc>
        <w:tc>
          <w:tcPr>
            <w:tcW w:w="1620" w:type="dxa"/>
            <w:tcBorders>
              <w:top w:val="single" w:sz="2" w:space="0" w:color="B8CCE4"/>
              <w:bottom w:val="single" w:sz="2" w:space="0" w:color="B8CCE4"/>
            </w:tcBorders>
            <w:vAlign w:val="center"/>
          </w:tcPr>
          <w:p w14:paraId="0D403B49"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$3,920.00</w:t>
            </w:r>
          </w:p>
        </w:tc>
      </w:tr>
      <w:tr w:rsidR="00C716B3" w:rsidRPr="00B916CC" w14:paraId="60A183B2" w14:textId="77777777" w:rsidTr="00596B8F">
        <w:tc>
          <w:tcPr>
            <w:tcW w:w="363" w:type="dxa"/>
            <w:tcBorders>
              <w:top w:val="single" w:sz="2" w:space="0" w:color="B8CCE4"/>
              <w:bottom w:val="single" w:sz="2" w:space="0" w:color="B8CCE4"/>
            </w:tcBorders>
            <w:vAlign w:val="center"/>
          </w:tcPr>
          <w:p w14:paraId="4FB5F2C1"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122EA790"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US-78/52 removal, bridge demolition, inspection of superstructure removal (5 days)</w:t>
            </w:r>
          </w:p>
        </w:tc>
        <w:tc>
          <w:tcPr>
            <w:tcW w:w="1620" w:type="dxa"/>
            <w:tcBorders>
              <w:top w:val="single" w:sz="2" w:space="0" w:color="B8CCE4"/>
              <w:bottom w:val="single" w:sz="2" w:space="0" w:color="B8CCE4"/>
            </w:tcBorders>
            <w:vAlign w:val="center"/>
          </w:tcPr>
          <w:p w14:paraId="22DF03CD"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$8,225.00</w:t>
            </w:r>
          </w:p>
        </w:tc>
      </w:tr>
      <w:tr w:rsidR="00C716B3" w:rsidRPr="00B916CC" w14:paraId="620865C6" w14:textId="77777777" w:rsidTr="00596B8F">
        <w:tc>
          <w:tcPr>
            <w:tcW w:w="363" w:type="dxa"/>
            <w:tcBorders>
              <w:top w:val="single" w:sz="2" w:space="0" w:color="B8CCE4"/>
              <w:bottom w:val="single" w:sz="2" w:space="0" w:color="B8CCE4"/>
            </w:tcBorders>
            <w:vAlign w:val="center"/>
          </w:tcPr>
          <w:p w14:paraId="2F4634A8"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335EE793"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US-78/52 removal, bridge demolition, inspection of girder removal (2 days)</w:t>
            </w:r>
          </w:p>
        </w:tc>
        <w:tc>
          <w:tcPr>
            <w:tcW w:w="1620" w:type="dxa"/>
            <w:tcBorders>
              <w:top w:val="single" w:sz="2" w:space="0" w:color="B8CCE4"/>
              <w:bottom w:val="single" w:sz="2" w:space="0" w:color="B8CCE4"/>
            </w:tcBorders>
            <w:vAlign w:val="center"/>
          </w:tcPr>
          <w:p w14:paraId="5AE6C45F"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$3,920.00</w:t>
            </w:r>
          </w:p>
        </w:tc>
      </w:tr>
      <w:tr w:rsidR="00C716B3" w:rsidRPr="00B916CC" w14:paraId="613A0119" w14:textId="77777777" w:rsidTr="00596B8F">
        <w:tc>
          <w:tcPr>
            <w:tcW w:w="363" w:type="dxa"/>
            <w:tcBorders>
              <w:top w:val="single" w:sz="2" w:space="0" w:color="B8CCE4"/>
              <w:bottom w:val="single" w:sz="2" w:space="0" w:color="B8CCE4"/>
            </w:tcBorders>
            <w:vAlign w:val="center"/>
          </w:tcPr>
          <w:p w14:paraId="77354108"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510CC385"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US-78/52 removal, bridge demolition, inspection of adjacent pier removal (2 days)</w:t>
            </w:r>
          </w:p>
        </w:tc>
        <w:tc>
          <w:tcPr>
            <w:tcW w:w="1620" w:type="dxa"/>
            <w:tcBorders>
              <w:top w:val="single" w:sz="2" w:space="0" w:color="B8CCE4"/>
              <w:bottom w:val="single" w:sz="2" w:space="0" w:color="B8CCE4"/>
            </w:tcBorders>
            <w:vAlign w:val="center"/>
          </w:tcPr>
          <w:p w14:paraId="71B5A9A5"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$3,920.00</w:t>
            </w:r>
          </w:p>
        </w:tc>
      </w:tr>
      <w:tr w:rsidR="00C716B3" w:rsidRPr="00B916CC" w14:paraId="7716E457" w14:textId="77777777" w:rsidTr="00596B8F">
        <w:tc>
          <w:tcPr>
            <w:tcW w:w="363" w:type="dxa"/>
            <w:tcBorders>
              <w:top w:val="single" w:sz="2" w:space="0" w:color="B8CCE4"/>
              <w:bottom w:val="single" w:sz="2" w:space="0" w:color="B8CCE4"/>
            </w:tcBorders>
            <w:vAlign w:val="center"/>
          </w:tcPr>
          <w:p w14:paraId="0948F420"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4ECA3382"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New flyovers, bridge erection, inspection of adjacent foundation work (4 days, 2 trips)</w:t>
            </w:r>
          </w:p>
        </w:tc>
        <w:tc>
          <w:tcPr>
            <w:tcW w:w="1620" w:type="dxa"/>
            <w:tcBorders>
              <w:top w:val="single" w:sz="2" w:space="0" w:color="B8CCE4"/>
              <w:bottom w:val="single" w:sz="2" w:space="0" w:color="B8CCE4"/>
            </w:tcBorders>
            <w:vAlign w:val="center"/>
          </w:tcPr>
          <w:p w14:paraId="3E26F1CC"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$6,580.00</w:t>
            </w:r>
          </w:p>
        </w:tc>
      </w:tr>
      <w:tr w:rsidR="00C716B3" w:rsidRPr="00B916CC" w14:paraId="479E6180" w14:textId="77777777" w:rsidTr="00596B8F">
        <w:tc>
          <w:tcPr>
            <w:tcW w:w="363" w:type="dxa"/>
            <w:tcBorders>
              <w:top w:val="single" w:sz="2" w:space="0" w:color="B8CCE4"/>
              <w:bottom w:val="single" w:sz="2" w:space="0" w:color="B8CCE4"/>
            </w:tcBorders>
            <w:vAlign w:val="center"/>
          </w:tcPr>
          <w:p w14:paraId="4442D784"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5352AACF"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New flyovers, bridge erection, inspection of adjacent pier erection (8 days, 2 trips)</w:t>
            </w:r>
          </w:p>
        </w:tc>
        <w:tc>
          <w:tcPr>
            <w:tcW w:w="1620" w:type="dxa"/>
            <w:tcBorders>
              <w:top w:val="single" w:sz="2" w:space="0" w:color="B8CCE4"/>
              <w:bottom w:val="single" w:sz="2" w:space="0" w:color="B8CCE4"/>
            </w:tcBorders>
            <w:vAlign w:val="center"/>
          </w:tcPr>
          <w:p w14:paraId="256FA875"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$11,720.00</w:t>
            </w:r>
          </w:p>
        </w:tc>
      </w:tr>
      <w:tr w:rsidR="00C716B3" w:rsidRPr="00B916CC" w14:paraId="7E4F42FF" w14:textId="77777777" w:rsidTr="00596B8F">
        <w:tc>
          <w:tcPr>
            <w:tcW w:w="363" w:type="dxa"/>
            <w:tcBorders>
              <w:top w:val="single" w:sz="2" w:space="0" w:color="B8CCE4"/>
              <w:bottom w:val="single" w:sz="2" w:space="0" w:color="B8CCE4"/>
            </w:tcBorders>
            <w:vAlign w:val="center"/>
          </w:tcPr>
          <w:p w14:paraId="220F52E7"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40EC34DF"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New flyovers, bridge erection, inspection of girder lifts overhead (4 days)</w:t>
            </w:r>
          </w:p>
        </w:tc>
        <w:tc>
          <w:tcPr>
            <w:tcW w:w="1620" w:type="dxa"/>
            <w:tcBorders>
              <w:top w:val="single" w:sz="2" w:space="0" w:color="B8CCE4"/>
              <w:bottom w:val="single" w:sz="2" w:space="0" w:color="B8CCE4"/>
            </w:tcBorders>
            <w:vAlign w:val="center"/>
          </w:tcPr>
          <w:p w14:paraId="40B51765"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$5,860.00</w:t>
            </w:r>
          </w:p>
        </w:tc>
      </w:tr>
      <w:tr w:rsidR="00C716B3" w:rsidRPr="00B916CC" w14:paraId="082BF9A1" w14:textId="77777777" w:rsidTr="00596B8F">
        <w:tc>
          <w:tcPr>
            <w:tcW w:w="363" w:type="dxa"/>
            <w:tcBorders>
              <w:top w:val="single" w:sz="2" w:space="0" w:color="B8CCE4"/>
              <w:bottom w:val="single" w:sz="2" w:space="0" w:color="B8CCE4"/>
            </w:tcBorders>
            <w:vAlign w:val="center"/>
          </w:tcPr>
          <w:p w14:paraId="41CA3183"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04DA589E"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New flyovers, bridge erection, inspection of deck pour (4 days)</w:t>
            </w:r>
          </w:p>
        </w:tc>
        <w:tc>
          <w:tcPr>
            <w:tcW w:w="1620" w:type="dxa"/>
            <w:tcBorders>
              <w:top w:val="single" w:sz="2" w:space="0" w:color="B8CCE4"/>
              <w:bottom w:val="single" w:sz="2" w:space="0" w:color="B8CCE4"/>
            </w:tcBorders>
            <w:vAlign w:val="center"/>
          </w:tcPr>
          <w:p w14:paraId="478659B3"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$5,860.00</w:t>
            </w:r>
          </w:p>
        </w:tc>
      </w:tr>
      <w:tr w:rsidR="00C716B3" w:rsidRPr="00B916CC" w14:paraId="22A59C5A" w14:textId="77777777" w:rsidTr="00596B8F">
        <w:tc>
          <w:tcPr>
            <w:tcW w:w="363" w:type="dxa"/>
            <w:tcBorders>
              <w:top w:val="single" w:sz="2" w:space="0" w:color="B8CCE4"/>
              <w:bottom w:val="single" w:sz="2" w:space="0" w:color="B8CCE4"/>
            </w:tcBorders>
            <w:vAlign w:val="center"/>
          </w:tcPr>
          <w:p w14:paraId="1A14418C"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16236A35" w14:textId="77777777" w:rsidR="00C716B3" w:rsidRPr="00C716B3" w:rsidRDefault="00C716B3" w:rsidP="00C716B3">
            <w:pPr>
              <w:spacing w:after="0" w:line="240" w:lineRule="auto"/>
              <w:ind w:left="249"/>
              <w:rPr>
                <w:rFonts w:ascii="Arial Narrow" w:hAnsi="Arial Narrow" w:cs="Arial"/>
                <w:color w:val="000000"/>
              </w:rPr>
            </w:pPr>
            <w:r>
              <w:rPr>
                <w:rFonts w:ascii="Arial Narrow" w:hAnsi="Arial Narrow" w:cs="Arial"/>
                <w:color w:val="000000"/>
              </w:rPr>
              <w:t>Inspections of demo. &amp;</w:t>
            </w:r>
            <w:r w:rsidRPr="00C716B3">
              <w:rPr>
                <w:rFonts w:ascii="Arial Narrow" w:hAnsi="Arial Narrow" w:cs="Arial"/>
                <w:color w:val="000000"/>
              </w:rPr>
              <w:t xml:space="preserve"> erection over CSXT mainline corridor</w:t>
            </w:r>
            <w:r>
              <w:rPr>
                <w:rFonts w:ascii="Arial Narrow" w:hAnsi="Arial Narrow" w:cs="Arial"/>
                <w:color w:val="000000"/>
              </w:rPr>
              <w:t xml:space="preserve">, </w:t>
            </w:r>
            <w:r w:rsidRPr="00C716B3">
              <w:rPr>
                <w:rFonts w:ascii="Arial Narrow" w:hAnsi="Arial Narrow" w:cs="Arial"/>
                <w:color w:val="000000"/>
              </w:rPr>
              <w:t>3 locations</w:t>
            </w:r>
            <w:r>
              <w:rPr>
                <w:rFonts w:ascii="Arial Narrow" w:hAnsi="Arial Narrow" w:cs="Arial"/>
                <w:color w:val="000000"/>
              </w:rPr>
              <w:t xml:space="preserve"> </w:t>
            </w:r>
            <w:r w:rsidRPr="00C716B3">
              <w:rPr>
                <w:rFonts w:ascii="Arial Narrow" w:hAnsi="Arial Narrow" w:cs="Arial"/>
                <w:color w:val="000000"/>
              </w:rPr>
              <w:t>(6 days, 6 trips)</w:t>
            </w:r>
          </w:p>
        </w:tc>
        <w:tc>
          <w:tcPr>
            <w:tcW w:w="1620" w:type="dxa"/>
            <w:tcBorders>
              <w:top w:val="single" w:sz="2" w:space="0" w:color="B8CCE4"/>
              <w:bottom w:val="single" w:sz="2" w:space="0" w:color="B8CCE4"/>
            </w:tcBorders>
            <w:vAlign w:val="center"/>
          </w:tcPr>
          <w:p w14:paraId="67AE3EA1"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$14,910.00</w:t>
            </w:r>
          </w:p>
        </w:tc>
      </w:tr>
      <w:tr w:rsidR="00C716B3" w:rsidRPr="00B916CC" w14:paraId="438E8348" w14:textId="77777777" w:rsidTr="00596B8F">
        <w:tc>
          <w:tcPr>
            <w:tcW w:w="363" w:type="dxa"/>
            <w:tcBorders>
              <w:top w:val="single" w:sz="2" w:space="0" w:color="B8CCE4"/>
              <w:bottom w:val="single" w:sz="2" w:space="0" w:color="B8CCE4"/>
            </w:tcBorders>
            <w:vAlign w:val="center"/>
          </w:tcPr>
          <w:p w14:paraId="466BF7D2"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370F05F0"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New bridge at SH-418.3, inspection of foundation work within the yard (4 days, 2 trips)</w:t>
            </w:r>
          </w:p>
        </w:tc>
        <w:tc>
          <w:tcPr>
            <w:tcW w:w="1620" w:type="dxa"/>
            <w:tcBorders>
              <w:top w:val="single" w:sz="2" w:space="0" w:color="B8CCE4"/>
              <w:bottom w:val="single" w:sz="2" w:space="0" w:color="B8CCE4"/>
            </w:tcBorders>
            <w:vAlign w:val="center"/>
          </w:tcPr>
          <w:p w14:paraId="56638913"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$7,840.00</w:t>
            </w:r>
          </w:p>
        </w:tc>
      </w:tr>
      <w:tr w:rsidR="00C716B3" w:rsidRPr="00B916CC" w14:paraId="3D5311CA" w14:textId="77777777" w:rsidTr="00596B8F">
        <w:tc>
          <w:tcPr>
            <w:tcW w:w="363" w:type="dxa"/>
            <w:tcBorders>
              <w:top w:val="single" w:sz="2" w:space="0" w:color="B8CCE4"/>
              <w:bottom w:val="single" w:sz="2" w:space="0" w:color="B8CCE4"/>
            </w:tcBorders>
            <w:vAlign w:val="center"/>
          </w:tcPr>
          <w:p w14:paraId="4D4F31C7"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72358A37"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New bridge at SH-418.3, inspection of pier erection in/near the yard (4 days, 2 trips)</w:t>
            </w:r>
          </w:p>
        </w:tc>
        <w:tc>
          <w:tcPr>
            <w:tcW w:w="1620" w:type="dxa"/>
            <w:tcBorders>
              <w:top w:val="single" w:sz="2" w:space="0" w:color="B8CCE4"/>
              <w:bottom w:val="single" w:sz="2" w:space="0" w:color="B8CCE4"/>
            </w:tcBorders>
            <w:vAlign w:val="center"/>
          </w:tcPr>
          <w:p w14:paraId="0B04418A"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$7,840.00</w:t>
            </w:r>
          </w:p>
        </w:tc>
      </w:tr>
      <w:tr w:rsidR="00C716B3" w:rsidRPr="00B916CC" w14:paraId="77DE4E84" w14:textId="77777777" w:rsidTr="00596B8F">
        <w:tc>
          <w:tcPr>
            <w:tcW w:w="363" w:type="dxa"/>
            <w:tcBorders>
              <w:top w:val="single" w:sz="2" w:space="0" w:color="B8CCE4"/>
              <w:bottom w:val="single" w:sz="2" w:space="0" w:color="B8CCE4"/>
            </w:tcBorders>
            <w:vAlign w:val="center"/>
          </w:tcPr>
          <w:p w14:paraId="36DE573D"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0AC5855F"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New bridge at SH-418.3, inspection of girder lift over the yard (4 days)</w:t>
            </w:r>
          </w:p>
        </w:tc>
        <w:tc>
          <w:tcPr>
            <w:tcW w:w="1620" w:type="dxa"/>
            <w:tcBorders>
              <w:top w:val="single" w:sz="2" w:space="0" w:color="B8CCE4"/>
              <w:bottom w:val="single" w:sz="2" w:space="0" w:color="B8CCE4"/>
            </w:tcBorders>
            <w:vAlign w:val="center"/>
          </w:tcPr>
          <w:p w14:paraId="569A488E"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$7,840.00</w:t>
            </w:r>
          </w:p>
        </w:tc>
      </w:tr>
      <w:tr w:rsidR="00C716B3" w:rsidRPr="00B916CC" w14:paraId="27BF2490" w14:textId="77777777" w:rsidTr="00596B8F">
        <w:tc>
          <w:tcPr>
            <w:tcW w:w="363" w:type="dxa"/>
            <w:tcBorders>
              <w:top w:val="single" w:sz="2" w:space="0" w:color="B8CCE4"/>
              <w:bottom w:val="single" w:sz="2" w:space="0" w:color="B8CCE4"/>
            </w:tcBorders>
            <w:vAlign w:val="center"/>
          </w:tcPr>
          <w:p w14:paraId="2677237A"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4398CD2C"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New bridge at SH-418.3, inspection of deck pours over the yard (3 days)</w:t>
            </w:r>
          </w:p>
        </w:tc>
        <w:tc>
          <w:tcPr>
            <w:tcW w:w="1620" w:type="dxa"/>
            <w:tcBorders>
              <w:top w:val="single" w:sz="2" w:space="0" w:color="B8CCE4"/>
              <w:bottom w:val="single" w:sz="2" w:space="0" w:color="B8CCE4"/>
            </w:tcBorders>
            <w:vAlign w:val="center"/>
          </w:tcPr>
          <w:p w14:paraId="5803E042"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$5,355.00</w:t>
            </w:r>
          </w:p>
        </w:tc>
      </w:tr>
      <w:tr w:rsidR="00C716B3" w:rsidRPr="00B916CC" w14:paraId="07895469" w14:textId="77777777" w:rsidTr="00596B8F">
        <w:tc>
          <w:tcPr>
            <w:tcW w:w="363" w:type="dxa"/>
            <w:tcBorders>
              <w:top w:val="single" w:sz="2" w:space="0" w:color="B8CCE4"/>
              <w:bottom w:val="single" w:sz="2" w:space="0" w:color="B8CCE4"/>
            </w:tcBorders>
            <w:vAlign w:val="center"/>
          </w:tcPr>
          <w:p w14:paraId="6AEA60F5"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3C967D22"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Stromboli Ave., bridge erection, inspection of foundation work (2 days, 2 trips)</w:t>
            </w:r>
          </w:p>
        </w:tc>
        <w:tc>
          <w:tcPr>
            <w:tcW w:w="1620" w:type="dxa"/>
            <w:tcBorders>
              <w:top w:val="single" w:sz="2" w:space="0" w:color="B8CCE4"/>
              <w:bottom w:val="single" w:sz="2" w:space="0" w:color="B8CCE4"/>
            </w:tcBorders>
            <w:vAlign w:val="center"/>
          </w:tcPr>
          <w:p w14:paraId="744B4B01"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$3,920.00</w:t>
            </w:r>
          </w:p>
        </w:tc>
      </w:tr>
      <w:tr w:rsidR="00C716B3" w:rsidRPr="00B916CC" w14:paraId="3AB589FC" w14:textId="77777777" w:rsidTr="00596B8F">
        <w:tc>
          <w:tcPr>
            <w:tcW w:w="363" w:type="dxa"/>
            <w:tcBorders>
              <w:top w:val="single" w:sz="2" w:space="0" w:color="B8CCE4"/>
              <w:bottom w:val="single" w:sz="2" w:space="0" w:color="B8CCE4"/>
            </w:tcBorders>
            <w:vAlign w:val="center"/>
          </w:tcPr>
          <w:p w14:paraId="3A77FB1D"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27E95F81"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Stromboli Ave., bridge erection, inspection of adjacent pier erection (2 days, 2 trips)</w:t>
            </w:r>
          </w:p>
        </w:tc>
        <w:tc>
          <w:tcPr>
            <w:tcW w:w="1620" w:type="dxa"/>
            <w:tcBorders>
              <w:top w:val="single" w:sz="2" w:space="0" w:color="B8CCE4"/>
              <w:bottom w:val="single" w:sz="2" w:space="0" w:color="B8CCE4"/>
            </w:tcBorders>
            <w:vAlign w:val="center"/>
          </w:tcPr>
          <w:p w14:paraId="3F0194C8"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$4,970.00</w:t>
            </w:r>
          </w:p>
        </w:tc>
      </w:tr>
      <w:tr w:rsidR="00C716B3" w:rsidRPr="00B916CC" w14:paraId="4294C6C2" w14:textId="77777777" w:rsidTr="00596B8F">
        <w:tc>
          <w:tcPr>
            <w:tcW w:w="363" w:type="dxa"/>
            <w:tcBorders>
              <w:top w:val="single" w:sz="2" w:space="0" w:color="B8CCE4"/>
              <w:bottom w:val="single" w:sz="2" w:space="0" w:color="B8CCE4"/>
            </w:tcBorders>
            <w:vAlign w:val="center"/>
          </w:tcPr>
          <w:p w14:paraId="617B4D67"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525565D9"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Stromboli Ave., bridge erection, inspection of girder lifts (2 days)</w:t>
            </w:r>
          </w:p>
        </w:tc>
        <w:tc>
          <w:tcPr>
            <w:tcW w:w="1620" w:type="dxa"/>
            <w:tcBorders>
              <w:top w:val="single" w:sz="2" w:space="0" w:color="B8CCE4"/>
              <w:bottom w:val="single" w:sz="2" w:space="0" w:color="B8CCE4"/>
            </w:tcBorders>
            <w:vAlign w:val="center"/>
          </w:tcPr>
          <w:p w14:paraId="31311238"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$3,920.00</w:t>
            </w:r>
          </w:p>
        </w:tc>
      </w:tr>
      <w:tr w:rsidR="00C716B3" w:rsidRPr="00B916CC" w14:paraId="5FC6AA0E" w14:textId="77777777" w:rsidTr="00596B8F">
        <w:tc>
          <w:tcPr>
            <w:tcW w:w="363" w:type="dxa"/>
            <w:tcBorders>
              <w:top w:val="single" w:sz="2" w:space="0" w:color="B8CCE4"/>
              <w:bottom w:val="single" w:sz="2" w:space="0" w:color="B8CCE4"/>
            </w:tcBorders>
            <w:vAlign w:val="center"/>
          </w:tcPr>
          <w:p w14:paraId="6099E734"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0B4790DB"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Monthly progress inspections (18 months), with prep</w:t>
            </w:r>
            <w:r>
              <w:rPr>
                <w:rFonts w:ascii="Arial Narrow" w:hAnsi="Arial Narrow" w:cs="Arial"/>
                <w:color w:val="000000"/>
              </w:rPr>
              <w:t xml:space="preserve">aration, reporting, and travel </w:t>
            </w:r>
          </w:p>
        </w:tc>
        <w:tc>
          <w:tcPr>
            <w:tcW w:w="1620" w:type="dxa"/>
            <w:tcBorders>
              <w:top w:val="single" w:sz="2" w:space="0" w:color="B8CCE4"/>
              <w:bottom w:val="single" w:sz="2" w:space="0" w:color="B8CCE4"/>
            </w:tcBorders>
            <w:vAlign w:val="center"/>
          </w:tcPr>
          <w:p w14:paraId="538CE8AA"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$24,210.00</w:t>
            </w:r>
          </w:p>
        </w:tc>
      </w:tr>
      <w:tr w:rsidR="00C716B3" w:rsidRPr="00B916CC" w14:paraId="50F643D3" w14:textId="77777777" w:rsidTr="00596B8F">
        <w:tc>
          <w:tcPr>
            <w:tcW w:w="363" w:type="dxa"/>
            <w:tcBorders>
              <w:top w:val="single" w:sz="2" w:space="0" w:color="B8CCE4"/>
              <w:bottom w:val="single" w:sz="2" w:space="0" w:color="B8CCE4"/>
            </w:tcBorders>
            <w:vAlign w:val="center"/>
          </w:tcPr>
          <w:p w14:paraId="6376D54B"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60E181E6"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Ongoing management, administration, billing, and oversight (36 months)</w:t>
            </w:r>
          </w:p>
        </w:tc>
        <w:tc>
          <w:tcPr>
            <w:tcW w:w="1620" w:type="dxa"/>
            <w:tcBorders>
              <w:top w:val="single" w:sz="2" w:space="0" w:color="B8CCE4"/>
              <w:bottom w:val="single" w:sz="2" w:space="0" w:color="B8CCE4"/>
            </w:tcBorders>
            <w:vAlign w:val="center"/>
          </w:tcPr>
          <w:p w14:paraId="464144B9" w14:textId="77777777" w:rsidR="00C716B3" w:rsidRPr="00C716B3" w:rsidRDefault="00C716B3" w:rsidP="00C716B3">
            <w:pPr>
              <w:spacing w:after="0" w:line="240" w:lineRule="auto"/>
              <w:ind w:left="342"/>
              <w:rPr>
                <w:rFonts w:ascii="Arial Narrow" w:hAnsi="Arial Narrow" w:cs="Arial"/>
              </w:rPr>
            </w:pPr>
            <w:r w:rsidRPr="00C716B3">
              <w:rPr>
                <w:rFonts w:ascii="Arial Narrow" w:hAnsi="Arial Narrow" w:cs="Arial"/>
              </w:rPr>
              <w:t>$9,252.00</w:t>
            </w:r>
          </w:p>
        </w:tc>
      </w:tr>
      <w:tr w:rsidR="00C716B3" w:rsidRPr="00B916CC" w14:paraId="3A75F6B4" w14:textId="77777777" w:rsidTr="00596B8F">
        <w:tc>
          <w:tcPr>
            <w:tcW w:w="363" w:type="dxa"/>
            <w:tcBorders>
              <w:top w:val="single" w:sz="2" w:space="0" w:color="B8CCE4"/>
              <w:bottom w:val="single" w:sz="2" w:space="0" w:color="B8CCE4"/>
            </w:tcBorders>
            <w:vAlign w:val="center"/>
          </w:tcPr>
          <w:p w14:paraId="1294CE98" w14:textId="77777777" w:rsidR="00C716B3" w:rsidRPr="00596B8F" w:rsidRDefault="00C716B3"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71C667FF" w14:textId="77777777" w:rsidR="00C716B3" w:rsidRPr="00C716B3" w:rsidRDefault="00C716B3" w:rsidP="00C716B3">
            <w:pPr>
              <w:spacing w:after="0" w:line="240" w:lineRule="auto"/>
              <w:ind w:left="249"/>
              <w:rPr>
                <w:rFonts w:ascii="Arial Narrow" w:hAnsi="Arial Narrow" w:cs="Arial"/>
                <w:color w:val="000000"/>
              </w:rPr>
            </w:pPr>
            <w:r w:rsidRPr="00C716B3">
              <w:rPr>
                <w:rFonts w:ascii="Arial Narrow" w:hAnsi="Arial Narrow" w:cs="Arial"/>
                <w:color w:val="000000"/>
              </w:rPr>
              <w:t>Project close-out activities</w:t>
            </w:r>
          </w:p>
        </w:tc>
        <w:tc>
          <w:tcPr>
            <w:tcW w:w="1620" w:type="dxa"/>
            <w:tcBorders>
              <w:top w:val="single" w:sz="2" w:space="0" w:color="B8CCE4"/>
              <w:bottom w:val="single" w:sz="2" w:space="0" w:color="B8CCE4"/>
            </w:tcBorders>
            <w:vAlign w:val="center"/>
          </w:tcPr>
          <w:p w14:paraId="6390861D" w14:textId="77777777" w:rsidR="00C716B3" w:rsidRPr="00C716B3" w:rsidRDefault="00C716B3" w:rsidP="00C716B3">
            <w:pPr>
              <w:spacing w:after="0" w:line="240" w:lineRule="auto"/>
              <w:ind w:left="342"/>
              <w:rPr>
                <w:rFonts w:ascii="Arial Narrow" w:hAnsi="Arial Narrow" w:cs="Arial"/>
              </w:rPr>
            </w:pPr>
            <w:r>
              <w:rPr>
                <w:rFonts w:ascii="Arial Narrow" w:hAnsi="Arial Narrow" w:cs="Arial"/>
              </w:rPr>
              <w:t>$489.00</w:t>
            </w:r>
          </w:p>
        </w:tc>
      </w:tr>
      <w:tr w:rsidR="004F729D" w:rsidRPr="00B916CC" w14:paraId="3B11D109" w14:textId="77777777" w:rsidTr="00596B8F">
        <w:tc>
          <w:tcPr>
            <w:tcW w:w="363" w:type="dxa"/>
            <w:tcBorders>
              <w:top w:val="single" w:sz="2" w:space="0" w:color="B8CCE4"/>
              <w:bottom w:val="single" w:sz="2" w:space="0" w:color="B8CCE4"/>
            </w:tcBorders>
            <w:vAlign w:val="center"/>
          </w:tcPr>
          <w:p w14:paraId="5A862E02" w14:textId="77777777" w:rsidR="004F729D" w:rsidRPr="00596B8F" w:rsidRDefault="004F729D" w:rsidP="00C716B3">
            <w:pPr>
              <w:spacing w:after="0"/>
              <w:ind w:right="-108"/>
              <w:rPr>
                <w:rFonts w:cs="Arial"/>
                <w:color w:val="000000"/>
              </w:rPr>
            </w:pPr>
          </w:p>
        </w:tc>
        <w:tc>
          <w:tcPr>
            <w:tcW w:w="7107" w:type="dxa"/>
            <w:tcBorders>
              <w:top w:val="single" w:sz="2" w:space="0" w:color="B8CCE4"/>
              <w:bottom w:val="single" w:sz="2" w:space="0" w:color="B8CCE4"/>
            </w:tcBorders>
            <w:vAlign w:val="center"/>
          </w:tcPr>
          <w:p w14:paraId="689FDBAA" w14:textId="77777777" w:rsidR="004F729D" w:rsidRPr="00596B8F" w:rsidRDefault="004F729D" w:rsidP="00667BE9">
            <w:pPr>
              <w:spacing w:after="0"/>
              <w:jc w:val="right"/>
              <w:rPr>
                <w:rFonts w:cs="Arial"/>
                <w:color w:val="000000"/>
              </w:rPr>
            </w:pPr>
            <w:r w:rsidRPr="00596B8F">
              <w:rPr>
                <w:rFonts w:cs="Arial"/>
                <w:color w:val="000000"/>
              </w:rPr>
              <w:t>SUBTOTAL</w:t>
            </w:r>
          </w:p>
        </w:tc>
        <w:tc>
          <w:tcPr>
            <w:tcW w:w="1620" w:type="dxa"/>
            <w:tcBorders>
              <w:top w:val="single" w:sz="2" w:space="0" w:color="B8CCE4"/>
              <w:bottom w:val="single" w:sz="2" w:space="0" w:color="B8CCE4"/>
            </w:tcBorders>
            <w:vAlign w:val="center"/>
          </w:tcPr>
          <w:p w14:paraId="57BAF9E6" w14:textId="77777777" w:rsidR="004F729D" w:rsidRPr="00596B8F" w:rsidRDefault="004F729D" w:rsidP="00C716B3">
            <w:pPr>
              <w:tabs>
                <w:tab w:val="left" w:pos="0"/>
              </w:tabs>
              <w:spacing w:after="0"/>
              <w:ind w:right="259"/>
              <w:rPr>
                <w:rFonts w:cs="Arial"/>
                <w:color w:val="000000"/>
              </w:rPr>
            </w:pPr>
            <w:r w:rsidRPr="00596B8F">
              <w:rPr>
                <w:rFonts w:cs="Arial"/>
                <w:color w:val="000000"/>
              </w:rPr>
              <w:t>$</w:t>
            </w:r>
            <w:r w:rsidR="002B69C8">
              <w:rPr>
                <w:rFonts w:cs="Arial"/>
                <w:color w:val="000000"/>
              </w:rPr>
              <w:t>242,000</w:t>
            </w:r>
            <w:r w:rsidR="00A77105" w:rsidRPr="00596B8F">
              <w:rPr>
                <w:rFonts w:cs="Arial"/>
                <w:color w:val="000000"/>
              </w:rPr>
              <w:t>.00</w:t>
            </w:r>
          </w:p>
        </w:tc>
      </w:tr>
      <w:tr w:rsidR="00BF7B6C" w:rsidRPr="00B916CC" w14:paraId="250160B4" w14:textId="77777777" w:rsidTr="00596B8F">
        <w:tc>
          <w:tcPr>
            <w:tcW w:w="363" w:type="dxa"/>
            <w:tcBorders>
              <w:top w:val="single" w:sz="2" w:space="0" w:color="B8CCE4"/>
              <w:bottom w:val="single" w:sz="12" w:space="0" w:color="548DD4"/>
            </w:tcBorders>
            <w:vAlign w:val="center"/>
          </w:tcPr>
          <w:p w14:paraId="358D1000" w14:textId="77777777" w:rsidR="00B916CC" w:rsidRPr="00596B8F" w:rsidRDefault="00C716B3" w:rsidP="00C716B3">
            <w:pPr>
              <w:spacing w:after="0"/>
              <w:ind w:right="-108"/>
              <w:rPr>
                <w:rFonts w:cs="Arial"/>
                <w:color w:val="000000"/>
              </w:rPr>
            </w:pPr>
            <w:r w:rsidRPr="00596B8F">
              <w:rPr>
                <w:rFonts w:cs="Arial"/>
                <w:color w:val="000000"/>
              </w:rPr>
              <w:t>4</w:t>
            </w:r>
            <w:r w:rsidR="00B916CC" w:rsidRPr="00596B8F">
              <w:rPr>
                <w:rFonts w:cs="Arial"/>
                <w:color w:val="000000"/>
              </w:rPr>
              <w:t>.</w:t>
            </w:r>
          </w:p>
        </w:tc>
        <w:tc>
          <w:tcPr>
            <w:tcW w:w="7107" w:type="dxa"/>
            <w:tcBorders>
              <w:top w:val="single" w:sz="2" w:space="0" w:color="B8CCE4"/>
              <w:bottom w:val="single" w:sz="12" w:space="0" w:color="548DD4"/>
            </w:tcBorders>
            <w:vAlign w:val="center"/>
          </w:tcPr>
          <w:p w14:paraId="7FAB9FA5" w14:textId="77777777" w:rsidR="00B916CC" w:rsidRPr="00596B8F" w:rsidRDefault="00B916CC" w:rsidP="00C716B3">
            <w:pPr>
              <w:spacing w:after="0"/>
              <w:rPr>
                <w:rFonts w:cs="Arial"/>
                <w:color w:val="000000"/>
              </w:rPr>
            </w:pPr>
            <w:r w:rsidRPr="00596B8F">
              <w:rPr>
                <w:rFonts w:cs="Arial"/>
                <w:color w:val="000000"/>
              </w:rPr>
              <w:t>10% Contingency</w:t>
            </w:r>
          </w:p>
        </w:tc>
        <w:tc>
          <w:tcPr>
            <w:tcW w:w="1620" w:type="dxa"/>
            <w:tcBorders>
              <w:top w:val="single" w:sz="2" w:space="0" w:color="B8CCE4"/>
              <w:bottom w:val="single" w:sz="12" w:space="0" w:color="548DD4"/>
            </w:tcBorders>
            <w:vAlign w:val="center"/>
          </w:tcPr>
          <w:p w14:paraId="7618805D" w14:textId="77777777" w:rsidR="00B916CC" w:rsidRPr="00596B8F" w:rsidRDefault="00B916CC" w:rsidP="00C716B3">
            <w:pPr>
              <w:tabs>
                <w:tab w:val="left" w:pos="0"/>
              </w:tabs>
              <w:spacing w:after="0"/>
              <w:ind w:right="259"/>
              <w:rPr>
                <w:rFonts w:cs="Arial"/>
                <w:color w:val="000000"/>
              </w:rPr>
            </w:pPr>
            <w:r w:rsidRPr="00596B8F">
              <w:rPr>
                <w:rFonts w:cs="Arial"/>
                <w:color w:val="000000"/>
              </w:rPr>
              <w:t>$</w:t>
            </w:r>
            <w:r w:rsidR="002B69C8">
              <w:rPr>
                <w:rFonts w:cs="Arial"/>
                <w:color w:val="000000"/>
              </w:rPr>
              <w:t>24,200</w:t>
            </w:r>
            <w:r w:rsidR="00A77105" w:rsidRPr="00596B8F">
              <w:rPr>
                <w:rFonts w:cs="Arial"/>
                <w:color w:val="000000"/>
              </w:rPr>
              <w:t>.00</w:t>
            </w:r>
          </w:p>
        </w:tc>
      </w:tr>
      <w:tr w:rsidR="00B916CC" w:rsidRPr="00B916CC" w14:paraId="25AF9412" w14:textId="77777777" w:rsidTr="00596B8F">
        <w:tc>
          <w:tcPr>
            <w:tcW w:w="7470" w:type="dxa"/>
            <w:gridSpan w:val="2"/>
            <w:tcBorders>
              <w:top w:val="single" w:sz="12" w:space="0" w:color="548DD4"/>
              <w:bottom w:val="nil"/>
            </w:tcBorders>
            <w:vAlign w:val="center"/>
          </w:tcPr>
          <w:p w14:paraId="40E7A90A" w14:textId="77777777" w:rsidR="00B916CC" w:rsidRPr="00596B8F" w:rsidRDefault="00B916CC" w:rsidP="00667BE9">
            <w:pPr>
              <w:overflowPunct/>
              <w:autoSpaceDE/>
              <w:autoSpaceDN/>
              <w:adjustRightInd/>
              <w:spacing w:after="0" w:line="240" w:lineRule="auto"/>
              <w:ind w:left="72"/>
              <w:contextualSpacing/>
              <w:jc w:val="right"/>
              <w:textAlignment w:val="auto"/>
              <w:rPr>
                <w:rFonts w:cs="Arial"/>
                <w:b/>
                <w:color w:val="548DD4"/>
              </w:rPr>
            </w:pPr>
            <w:r w:rsidRPr="00596B8F">
              <w:rPr>
                <w:rFonts w:cs="Arial"/>
                <w:b/>
                <w:color w:val="548DD4"/>
              </w:rPr>
              <w:t>TOTAL BUDGET APPROXIMATION</w:t>
            </w:r>
          </w:p>
        </w:tc>
        <w:tc>
          <w:tcPr>
            <w:tcW w:w="1620" w:type="dxa"/>
            <w:tcBorders>
              <w:top w:val="single" w:sz="12" w:space="0" w:color="548DD4"/>
              <w:bottom w:val="nil"/>
            </w:tcBorders>
            <w:vAlign w:val="center"/>
          </w:tcPr>
          <w:p w14:paraId="124CC1B2" w14:textId="77777777" w:rsidR="00B916CC" w:rsidRPr="00596B8F" w:rsidRDefault="002B69C8" w:rsidP="00C716B3">
            <w:pPr>
              <w:spacing w:after="0" w:line="240" w:lineRule="auto"/>
              <w:contextualSpacing/>
              <w:rPr>
                <w:rFonts w:cs="Arial"/>
                <w:b/>
                <w:color w:val="548DD4"/>
              </w:rPr>
            </w:pPr>
            <w:r>
              <w:rPr>
                <w:rFonts w:cs="Arial"/>
                <w:b/>
                <w:color w:val="548DD4"/>
              </w:rPr>
              <w:t>$266,200</w:t>
            </w:r>
            <w:r w:rsidR="00BF7B6C" w:rsidRPr="00596B8F">
              <w:rPr>
                <w:rFonts w:cs="Arial"/>
                <w:b/>
                <w:color w:val="548DD4"/>
              </w:rPr>
              <w:t>.00</w:t>
            </w:r>
          </w:p>
        </w:tc>
      </w:tr>
    </w:tbl>
    <w:p w14:paraId="5BD0382D" w14:textId="77777777" w:rsidR="005E6ADE" w:rsidRDefault="005E6ADE" w:rsidP="00176751">
      <w:pPr>
        <w:numPr>
          <w:ilvl w:val="0"/>
          <w:numId w:val="2"/>
        </w:numPr>
        <w:spacing w:before="240" w:after="120"/>
        <w:rPr>
          <w:color w:val="000000"/>
        </w:rPr>
      </w:pPr>
      <w:r w:rsidRPr="00856780">
        <w:rPr>
          <w:color w:val="000000"/>
        </w:rPr>
        <w:t xml:space="preserve">Engineering may also include office reviews, field reviews, attendance at meetings, and preparation of correspondence, reports, and other documentation in connection with the </w:t>
      </w:r>
      <w:r>
        <w:rPr>
          <w:color w:val="000000"/>
        </w:rPr>
        <w:t>Project</w:t>
      </w:r>
      <w:r w:rsidRPr="00856780">
        <w:rPr>
          <w:color w:val="000000"/>
        </w:rPr>
        <w:t xml:space="preserve">.  Nothing contained in this Agreement shall oblige </w:t>
      </w:r>
      <w:r>
        <w:rPr>
          <w:color w:val="000000"/>
        </w:rPr>
        <w:t>CSXT</w:t>
      </w:r>
      <w:r w:rsidRPr="00856780">
        <w:rPr>
          <w:color w:val="000000"/>
        </w:rPr>
        <w:t xml:space="preserve"> to perform work which, in </w:t>
      </w:r>
      <w:r>
        <w:rPr>
          <w:color w:val="000000"/>
        </w:rPr>
        <w:t>CSXT</w:t>
      </w:r>
      <w:r w:rsidRPr="00856780">
        <w:rPr>
          <w:color w:val="000000"/>
        </w:rPr>
        <w:t xml:space="preserve">’s opinion, is not relevant to </w:t>
      </w:r>
      <w:r>
        <w:rPr>
          <w:color w:val="000000"/>
        </w:rPr>
        <w:t>CSXT</w:t>
      </w:r>
      <w:r w:rsidRPr="00856780">
        <w:rPr>
          <w:color w:val="000000"/>
        </w:rPr>
        <w:t xml:space="preserve">’s participation in the </w:t>
      </w:r>
      <w:r>
        <w:rPr>
          <w:color w:val="000000"/>
        </w:rPr>
        <w:t>Project</w:t>
      </w:r>
    </w:p>
    <w:p w14:paraId="5E07F4AE" w14:textId="77777777" w:rsidR="005E6ADE" w:rsidRDefault="005E6ADE" w:rsidP="005E6ADE">
      <w:pPr>
        <w:spacing w:after="120"/>
        <w:ind w:left="360"/>
        <w:rPr>
          <w:b/>
          <w:color w:val="000000"/>
        </w:rPr>
      </w:pPr>
      <w:r w:rsidRPr="0016247B">
        <w:rPr>
          <w:b/>
          <w:color w:val="000000"/>
        </w:rPr>
        <w:lastRenderedPageBreak/>
        <w:t xml:space="preserve">If it is found that additional work by CSXT is necessary following execution of a Preliminary Engineering Agreement, the </w:t>
      </w:r>
      <w:r w:rsidR="008C5BAF">
        <w:rPr>
          <w:b/>
          <w:color w:val="000000"/>
        </w:rPr>
        <w:t>C</w:t>
      </w:r>
      <w:r w:rsidRPr="0016247B">
        <w:rPr>
          <w:b/>
          <w:color w:val="000000"/>
        </w:rPr>
        <w:t>ontractor shall submit written or email request(s)</w:t>
      </w:r>
      <w:r w:rsidR="008C5BAF">
        <w:rPr>
          <w:b/>
          <w:color w:val="000000"/>
        </w:rPr>
        <w:t>’</w:t>
      </w:r>
      <w:r w:rsidR="00AF5685">
        <w:rPr>
          <w:b/>
          <w:color w:val="000000"/>
        </w:rPr>
        <w:t>,</w:t>
      </w:r>
      <w:r w:rsidR="008C5BAF">
        <w:rPr>
          <w:b/>
          <w:color w:val="000000"/>
        </w:rPr>
        <w:t xml:space="preserve"> with copy to SCDOT</w:t>
      </w:r>
      <w:r w:rsidR="00AF5685">
        <w:rPr>
          <w:b/>
          <w:color w:val="000000"/>
        </w:rPr>
        <w:t>,</w:t>
      </w:r>
      <w:r w:rsidRPr="0016247B">
        <w:rPr>
          <w:b/>
          <w:color w:val="000000"/>
        </w:rPr>
        <w:t xml:space="preserve"> to CSXT requesting or authorizing additional services. CSXT will provide additional field reviews, attend design and coordination meetings, prepare correspondence and reports, or generate other documentation needed to assist in facilitation of project design and schedule. If those additional services will cause the approved budget to overrun, a revised cost estimate will be provided to </w:t>
      </w:r>
      <w:r w:rsidR="00515EDB">
        <w:rPr>
          <w:b/>
          <w:color w:val="000000"/>
        </w:rPr>
        <w:t>SCDOT</w:t>
      </w:r>
      <w:r w:rsidRPr="0016247B">
        <w:rPr>
          <w:b/>
          <w:color w:val="000000"/>
        </w:rPr>
        <w:t xml:space="preserve"> for approval of an amended PE budget and scope. </w:t>
      </w:r>
    </w:p>
    <w:p w14:paraId="7242AB59" w14:textId="77777777" w:rsidR="005D236E" w:rsidRDefault="005D236E" w:rsidP="005E6ADE">
      <w:pPr>
        <w:spacing w:after="120"/>
        <w:ind w:left="360"/>
        <w:rPr>
          <w:b/>
          <w:color w:val="000000"/>
        </w:rPr>
      </w:pPr>
      <w:r>
        <w:rPr>
          <w:b/>
          <w:color w:val="000000"/>
        </w:rPr>
        <w:t>The SCDOT will negotiate and enter into the required Preliminary Engineering and Construction Agreements with CSXT; however, all costs associated with these agreements shall be borne by the Design Build Team.  The agreements will include estimated costs for CSXT’s services.  The Design Build Team shall be provided a copy of the fully executed agreements.  The SCDOT’s Railroad Office shall manage and process all progressive invoices received from CSXT.  A copy of each invoice will be provided to the Design Build Team from the SCDOT’s Construction Manager.</w:t>
      </w:r>
    </w:p>
    <w:p w14:paraId="02B46401" w14:textId="77777777" w:rsidR="005E6ADE" w:rsidRDefault="005E6ADE" w:rsidP="005E6ADE">
      <w:pPr>
        <w:spacing w:after="120"/>
        <w:rPr>
          <w:color w:val="000000"/>
        </w:rPr>
      </w:pPr>
      <w:r>
        <w:rPr>
          <w:color w:val="000000"/>
        </w:rPr>
        <w:t>One item not discussed above relates to property rights and easements. Depending on the alignment of the new bridge and other construction elements, temporary or permanent easement may be required. Any new or adjusted permanent easement must be obtained separately from CSX Property Services.</w:t>
      </w:r>
      <w:r w:rsidR="00D74CA9">
        <w:rPr>
          <w:color w:val="000000"/>
        </w:rPr>
        <w:t xml:space="preserve"> CSX will request an appraisal and offer of compensation for purchase of permanent easements, for areas where sufficient easement does not already exist. CSX ownership and title status will be confirmed during Preliminary Engineering, prior to making the above request. </w:t>
      </w:r>
    </w:p>
    <w:p w14:paraId="5D6D38C7" w14:textId="77777777" w:rsidR="00255CA8" w:rsidRDefault="00255CA8" w:rsidP="00255CA8">
      <w:pPr>
        <w:tabs>
          <w:tab w:val="left" w:pos="0"/>
          <w:tab w:val="left" w:pos="1440"/>
          <w:tab w:val="left" w:pos="3060"/>
          <w:tab w:val="left" w:pos="5040"/>
        </w:tabs>
        <w:overflowPunct/>
        <w:autoSpaceDE/>
        <w:autoSpaceDN/>
        <w:adjustRightInd/>
        <w:spacing w:after="0" w:line="240" w:lineRule="auto"/>
        <w:jc w:val="both"/>
        <w:textAlignment w:val="auto"/>
        <w:rPr>
          <w:rFonts w:cs="Arial"/>
          <w:b/>
          <w:bCs/>
        </w:rPr>
      </w:pPr>
      <w:r w:rsidRPr="00255CA8">
        <w:rPr>
          <w:rFonts w:cs="Arial"/>
          <w:b/>
          <w:bCs/>
        </w:rPr>
        <w:t>If temporary and permanent easements are required, it will be negotiated by the SCDOT’s Rights-of-Way Department. It shall be the responsibility of the Design Build Team to confirm that the SCDOT’s Rights-of-Way Department is aware of this requirement.</w:t>
      </w:r>
    </w:p>
    <w:p w14:paraId="42280FE6" w14:textId="77777777" w:rsidR="00255CA8" w:rsidRPr="00255CA8" w:rsidRDefault="00255CA8" w:rsidP="00255CA8">
      <w:pPr>
        <w:tabs>
          <w:tab w:val="left" w:pos="0"/>
          <w:tab w:val="left" w:pos="1440"/>
          <w:tab w:val="left" w:pos="3060"/>
          <w:tab w:val="left" w:pos="5040"/>
        </w:tabs>
        <w:overflowPunct/>
        <w:autoSpaceDE/>
        <w:autoSpaceDN/>
        <w:adjustRightInd/>
        <w:spacing w:after="0" w:line="240" w:lineRule="auto"/>
        <w:jc w:val="both"/>
        <w:textAlignment w:val="auto"/>
        <w:rPr>
          <w:rFonts w:cs="Arial"/>
          <w:b/>
          <w:bCs/>
        </w:rPr>
      </w:pPr>
    </w:p>
    <w:p w14:paraId="15F6C0BA" w14:textId="77777777" w:rsidR="003A53D2" w:rsidRPr="007466D5" w:rsidRDefault="003A53D2" w:rsidP="003A53D2">
      <w:pPr>
        <w:spacing w:after="120"/>
        <w:rPr>
          <w:b/>
          <w:color w:val="000000"/>
        </w:rPr>
      </w:pPr>
      <w:r w:rsidRPr="007466D5">
        <w:rPr>
          <w:b/>
          <w:color w:val="000000"/>
        </w:rPr>
        <w:t>Additional charges not specified herein shall be borne by the Design Build Team.</w:t>
      </w:r>
    </w:p>
    <w:p w14:paraId="364C4EB3" w14:textId="77777777" w:rsidR="003A53D2" w:rsidRPr="00D74CA9" w:rsidRDefault="003A53D2" w:rsidP="00D74CA9">
      <w:pPr>
        <w:spacing w:after="120"/>
        <w:rPr>
          <w:color w:val="000000"/>
        </w:rPr>
      </w:pPr>
    </w:p>
    <w:p w14:paraId="28740C89" w14:textId="77777777" w:rsidR="00EB6CD8" w:rsidRDefault="00EB6CD8" w:rsidP="005E6ADE">
      <w:pPr>
        <w:spacing w:after="0"/>
        <w:rPr>
          <w:color w:val="000000"/>
        </w:rPr>
      </w:pPr>
    </w:p>
    <w:p w14:paraId="07119FA4" w14:textId="77777777" w:rsidR="005E6ADE" w:rsidRDefault="005E6ADE" w:rsidP="005E6ADE">
      <w:pPr>
        <w:spacing w:after="0"/>
        <w:rPr>
          <w:color w:val="000000"/>
          <w:sz w:val="14"/>
          <w:szCs w:val="14"/>
        </w:rPr>
      </w:pPr>
      <w:r>
        <w:rPr>
          <w:color w:val="000000"/>
          <w:sz w:val="14"/>
          <w:szCs w:val="14"/>
        </w:rPr>
        <w:t xml:space="preserve">Enclosures: </w:t>
      </w:r>
    </w:p>
    <w:p w14:paraId="4A260F13" w14:textId="77777777" w:rsidR="005E6ADE" w:rsidRDefault="005E6ADE" w:rsidP="005E6ADE">
      <w:pPr>
        <w:spacing w:after="0"/>
        <w:rPr>
          <w:color w:val="000000"/>
        </w:rPr>
      </w:pPr>
      <w:r w:rsidRPr="008D59C7">
        <w:rPr>
          <w:color w:val="000000"/>
        </w:rPr>
        <w:t>Letter</w:t>
      </w:r>
      <w:r w:rsidR="00B770E6">
        <w:rPr>
          <w:color w:val="000000"/>
        </w:rPr>
        <w:t>s</w:t>
      </w:r>
      <w:r w:rsidRPr="008D59C7">
        <w:rPr>
          <w:color w:val="000000"/>
        </w:rPr>
        <w:t xml:space="preserve"> of Justification for $5M &amp; $10M RPL Insurance</w:t>
      </w:r>
      <w:r w:rsidR="00B770E6">
        <w:rPr>
          <w:color w:val="000000"/>
        </w:rPr>
        <w:t xml:space="preserve"> (4</w:t>
      </w:r>
      <w:r w:rsidR="007D0030">
        <w:rPr>
          <w:color w:val="000000"/>
        </w:rPr>
        <w:t xml:space="preserve"> letter</w:t>
      </w:r>
      <w:r w:rsidR="0045205C">
        <w:rPr>
          <w:color w:val="000000"/>
        </w:rPr>
        <w:t>s</w:t>
      </w:r>
      <w:r w:rsidR="00B770E6">
        <w:rPr>
          <w:color w:val="000000"/>
        </w:rPr>
        <w:t>)</w:t>
      </w:r>
    </w:p>
    <w:p w14:paraId="311D2418" w14:textId="77777777" w:rsidR="0095527B" w:rsidRDefault="00FD188E" w:rsidP="00DF6A62">
      <w:pPr>
        <w:spacing w:after="0"/>
        <w:rPr>
          <w:color w:val="000000"/>
        </w:rPr>
      </w:pPr>
      <w:r>
        <w:rPr>
          <w:color w:val="000000"/>
        </w:rPr>
        <w:t xml:space="preserve">Railroad Valuation </w:t>
      </w:r>
      <w:r w:rsidR="00A9497E">
        <w:rPr>
          <w:color w:val="000000"/>
        </w:rPr>
        <w:t xml:space="preserve">(“VAL”) </w:t>
      </w:r>
      <w:r w:rsidR="0045205C">
        <w:rPr>
          <w:color w:val="000000"/>
        </w:rPr>
        <w:t>Maps</w:t>
      </w:r>
    </w:p>
    <w:p w14:paraId="45FE7E8A" w14:textId="77777777" w:rsidR="0045205C" w:rsidRDefault="0045205C" w:rsidP="00DF6A62">
      <w:pPr>
        <w:spacing w:after="0"/>
      </w:pPr>
      <w:r>
        <w:rPr>
          <w:color w:val="000000"/>
        </w:rPr>
        <w:t>Site Map Exhibit</w:t>
      </w:r>
    </w:p>
    <w:sectPr w:rsidR="0045205C" w:rsidSect="00ED7503">
      <w:headerReference w:type="default" r:id="rId12"/>
      <w:footerReference w:type="default" r:id="rId13"/>
      <w:headerReference w:type="first" r:id="rId14"/>
      <w:footerReference w:type="first" r:id="rId15"/>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D2CD61" w14:textId="77777777" w:rsidR="002F0D22" w:rsidRDefault="002F0D22" w:rsidP="005E6ADE">
      <w:pPr>
        <w:spacing w:after="0" w:line="240" w:lineRule="auto"/>
      </w:pPr>
      <w:r>
        <w:separator/>
      </w:r>
    </w:p>
  </w:endnote>
  <w:endnote w:type="continuationSeparator" w:id="0">
    <w:p w14:paraId="5690916D" w14:textId="77777777" w:rsidR="002F0D22" w:rsidRDefault="002F0D22" w:rsidP="005E6ADE">
      <w:pPr>
        <w:spacing w:after="0" w:line="240" w:lineRule="auto"/>
      </w:pPr>
      <w:r>
        <w:continuationSeparator/>
      </w:r>
    </w:p>
  </w:endnote>
  <w:endnote w:type="continuationNotice" w:id="1">
    <w:p w14:paraId="2DB60A0A" w14:textId="77777777" w:rsidR="002F0D22" w:rsidRDefault="002F0D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embedRegular r:id="rId1" w:fontKey="{2F7B2FCE-0D34-48EF-B781-F6A8B642040F}"/>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D0EB2" w14:textId="1CBB04F0" w:rsidR="000F35AE" w:rsidRDefault="000F35AE" w:rsidP="00DF6A62">
    <w:pPr>
      <w:pStyle w:val="Footer"/>
      <w:spacing w:after="0"/>
      <w:jc w:val="right"/>
    </w:pPr>
    <w:r w:rsidRPr="00DF6A62">
      <w:rPr>
        <w:sz w:val="16"/>
        <w:szCs w:val="16"/>
      </w:rPr>
      <w:t xml:space="preserve">Page </w:t>
    </w:r>
    <w:r w:rsidRPr="00DF6A62">
      <w:rPr>
        <w:b/>
        <w:sz w:val="16"/>
        <w:szCs w:val="16"/>
      </w:rPr>
      <w:fldChar w:fldCharType="begin"/>
    </w:r>
    <w:r w:rsidRPr="00DF6A62">
      <w:rPr>
        <w:b/>
        <w:sz w:val="16"/>
        <w:szCs w:val="16"/>
      </w:rPr>
      <w:instrText xml:space="preserve"> PAGE </w:instrText>
    </w:r>
    <w:r w:rsidRPr="00DF6A62">
      <w:rPr>
        <w:b/>
        <w:sz w:val="16"/>
        <w:szCs w:val="16"/>
      </w:rPr>
      <w:fldChar w:fldCharType="separate"/>
    </w:r>
    <w:r w:rsidR="00824ED8">
      <w:rPr>
        <w:b/>
        <w:noProof/>
        <w:sz w:val="16"/>
        <w:szCs w:val="16"/>
      </w:rPr>
      <w:t>8</w:t>
    </w:r>
    <w:r w:rsidRPr="00DF6A62">
      <w:rPr>
        <w:b/>
        <w:sz w:val="16"/>
        <w:szCs w:val="16"/>
      </w:rPr>
      <w:fldChar w:fldCharType="end"/>
    </w:r>
    <w:r w:rsidRPr="00DF6A62">
      <w:rPr>
        <w:sz w:val="16"/>
        <w:szCs w:val="16"/>
      </w:rPr>
      <w:t xml:space="preserve"> of </w:t>
    </w:r>
    <w:r w:rsidRPr="00DF6A62">
      <w:rPr>
        <w:b/>
        <w:sz w:val="16"/>
        <w:szCs w:val="16"/>
      </w:rPr>
      <w:fldChar w:fldCharType="begin"/>
    </w:r>
    <w:r w:rsidRPr="00DF6A62">
      <w:rPr>
        <w:b/>
        <w:sz w:val="16"/>
        <w:szCs w:val="16"/>
      </w:rPr>
      <w:instrText xml:space="preserve"> NUMPAGES  </w:instrText>
    </w:r>
    <w:r w:rsidRPr="00DF6A62">
      <w:rPr>
        <w:b/>
        <w:sz w:val="16"/>
        <w:szCs w:val="16"/>
      </w:rPr>
      <w:fldChar w:fldCharType="separate"/>
    </w:r>
    <w:r w:rsidR="00824ED8">
      <w:rPr>
        <w:b/>
        <w:noProof/>
        <w:sz w:val="16"/>
        <w:szCs w:val="16"/>
      </w:rPr>
      <w:t>8</w:t>
    </w:r>
    <w:r w:rsidRPr="00DF6A62">
      <w:rPr>
        <w:b/>
        <w:sz w:val="16"/>
        <w:szCs w:val="16"/>
      </w:rPr>
      <w:fldChar w:fldCharType="end"/>
    </w:r>
  </w:p>
  <w:p w14:paraId="6969ADF6" w14:textId="77777777" w:rsidR="000F35AE" w:rsidRDefault="000F35AE" w:rsidP="008C6A3B">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8FFFE" w14:textId="08ACF42F" w:rsidR="000F35AE" w:rsidRDefault="000F35AE" w:rsidP="00A93682">
    <w:pPr>
      <w:pStyle w:val="Footer"/>
      <w:tabs>
        <w:tab w:val="clear" w:pos="8165"/>
        <w:tab w:val="left" w:pos="6390"/>
        <w:tab w:val="left" w:pos="10350"/>
      </w:tabs>
      <w:spacing w:after="0" w:line="240" w:lineRule="auto"/>
      <w:ind w:right="-2444"/>
      <w:rPr>
        <w:sz w:val="16"/>
        <w:szCs w:val="16"/>
      </w:rPr>
    </w:pPr>
    <w:r>
      <w:rPr>
        <w:sz w:val="16"/>
        <w:szCs w:val="16"/>
      </w:rPr>
      <w:t xml:space="preserve">       </w:t>
    </w:r>
    <w:r>
      <w:rPr>
        <w:sz w:val="16"/>
        <w:szCs w:val="16"/>
      </w:rPr>
      <w:tab/>
      <w:t xml:space="preserve"> </w:t>
    </w:r>
    <w:r w:rsidR="001B0840" w:rsidRPr="00C57629">
      <w:rPr>
        <w:noProof/>
        <w:sz w:val="16"/>
        <w:szCs w:val="16"/>
      </w:rPr>
      <w:drawing>
        <wp:inline distT="0" distB="0" distL="0" distR="0" wp14:editId="3E56AA40">
          <wp:extent cx="502920" cy="137160"/>
          <wp:effectExtent l="0" t="0" r="0" b="0"/>
          <wp:docPr id="1" name="Picture 1" descr="ARCADIS logotype 1linec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ADIS logotype 1linecw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2920" cy="137160"/>
                  </a:xfrm>
                  <a:prstGeom prst="rect">
                    <a:avLst/>
                  </a:prstGeom>
                  <a:noFill/>
                  <a:ln>
                    <a:noFill/>
                  </a:ln>
                </pic:spPr>
              </pic:pic>
            </a:graphicData>
          </a:graphic>
        </wp:inline>
      </w:drawing>
    </w:r>
    <w:r w:rsidR="001B0840" w:rsidRPr="00C57629">
      <w:rPr>
        <w:noProof/>
        <w:sz w:val="20"/>
      </w:rPr>
      <mc:AlternateContent>
        <mc:Choice Requires="wps">
          <w:drawing>
            <wp:anchor distT="0" distB="0" distL="114300" distR="114300" simplePos="0" relativeHeight="251657216" behindDoc="0" locked="1" layoutInCell="1" allowOverlap="0" wp14:editId="38CF6D9D">
              <wp:simplePos x="0" y="0"/>
              <wp:positionH relativeFrom="column">
                <wp:posOffset>57150</wp:posOffset>
              </wp:positionH>
              <wp:positionV relativeFrom="page">
                <wp:posOffset>9267825</wp:posOffset>
              </wp:positionV>
              <wp:extent cx="1485265" cy="219075"/>
              <wp:effectExtent l="0" t="0" r="635" b="0"/>
              <wp:wrapTopAndBottom/>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26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95B75" w14:textId="77777777" w:rsidR="000F35AE" w:rsidRDefault="000F35AE">
                          <w:pPr>
                            <w:pStyle w:val="BodyText"/>
                            <w:rPr>
                              <w:sz w:val="28"/>
                            </w:rPr>
                          </w:pPr>
                          <w:r>
                            <w:rPr>
                              <w:sz w:val="28"/>
                            </w:rPr>
                            <w:t>Imagine the result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5pt;margin-top:729.75pt;width:116.95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" o:allowoverlap="f" filled="f" stroked="f">
              <v:textbox inset="0,0,0,0">
                <w:txbxContent>
                  <w:p w14:paraId="4F495B75" w14:textId="77777777" w:rsidR="000F35AE" w:rsidRDefault="000F35AE">
                    <w:pPr>
                      <w:pStyle w:val="BodyText"/>
                      <w:rPr>
                        <w:sz w:val="28"/>
                      </w:rPr>
                    </w:pPr>
                    <w:r>
                      <w:rPr>
                        <w:sz w:val="28"/>
                      </w:rPr>
                      <w:t>Imagine the result</w:t>
                    </w:r>
                  </w:p>
                </w:txbxContent>
              </v:textbox>
              <w10:wrap type="topAndBottom" anchory="page"/>
              <w10:anchorlock/>
            </v:shape>
          </w:pict>
        </mc:Fallback>
      </mc:AlternateContent>
    </w:r>
    <w:r>
      <w:rPr>
        <w:sz w:val="16"/>
        <w:szCs w:val="16"/>
      </w:rPr>
      <w:t xml:space="preserve"> </w:t>
    </w:r>
  </w:p>
  <w:p w14:paraId="08D179A3" w14:textId="77777777" w:rsidR="000F35AE" w:rsidRDefault="000F35AE" w:rsidP="00A93682">
    <w:pPr>
      <w:pStyle w:val="Footer"/>
      <w:tabs>
        <w:tab w:val="clear" w:pos="8165"/>
        <w:tab w:val="left" w:pos="7650"/>
        <w:tab w:val="left" w:pos="10350"/>
      </w:tabs>
      <w:spacing w:after="0" w:line="240" w:lineRule="auto"/>
      <w:ind w:left="6390" w:right="-2444"/>
      <w:rPr>
        <w:sz w:val="16"/>
        <w:szCs w:val="16"/>
      </w:rPr>
    </w:pPr>
    <w:r>
      <w:rPr>
        <w:sz w:val="16"/>
        <w:szCs w:val="16"/>
      </w:rPr>
      <w:t xml:space="preserve"> Providing Engineering Services for</w:t>
    </w:r>
  </w:p>
  <w:p w14:paraId="673404D4" w14:textId="77777777" w:rsidR="000F35AE" w:rsidRDefault="000F35AE" w:rsidP="00A93682">
    <w:pPr>
      <w:pStyle w:val="Footer"/>
      <w:tabs>
        <w:tab w:val="clear" w:pos="8165"/>
        <w:tab w:val="left" w:pos="6390"/>
        <w:tab w:val="left" w:pos="10350"/>
      </w:tabs>
      <w:spacing w:after="0" w:line="240" w:lineRule="auto"/>
      <w:ind w:right="-2444"/>
    </w:pPr>
    <w:r>
      <w:rPr>
        <w:sz w:val="16"/>
        <w:szCs w:val="16"/>
      </w:rPr>
      <w:tab/>
      <w:t xml:space="preserve"> </w:t>
    </w:r>
    <w:r w:rsidRPr="005E34F5">
      <w:rPr>
        <w:rFonts w:ascii="Times New Roman" w:hAnsi="Times New Roman"/>
        <w:sz w:val="20"/>
      </w:rPr>
      <w:object w:dxaOrig="1781" w:dyaOrig="861" w14:anchorId="6FE6B0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5pt;height:15.05pt" o:ole="">
          <v:imagedata r:id="rId2" o:title=""/>
        </v:shape>
        <o:OLEObject Type="Embed" ProgID="Word.Picture.8" ShapeID="_x0000_i1025" DrawAspect="Content" ObjectID="_1502092874" r:id="rId3"/>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C9640" w14:textId="77777777" w:rsidR="002F0D22" w:rsidRDefault="002F0D22" w:rsidP="005E6ADE">
      <w:pPr>
        <w:spacing w:after="0" w:line="240" w:lineRule="auto"/>
      </w:pPr>
      <w:r>
        <w:separator/>
      </w:r>
    </w:p>
  </w:footnote>
  <w:footnote w:type="continuationSeparator" w:id="0">
    <w:p w14:paraId="78E013C0" w14:textId="77777777" w:rsidR="002F0D22" w:rsidRDefault="002F0D22" w:rsidP="005E6ADE">
      <w:pPr>
        <w:spacing w:after="0" w:line="240" w:lineRule="auto"/>
      </w:pPr>
      <w:r>
        <w:continuationSeparator/>
      </w:r>
    </w:p>
  </w:footnote>
  <w:footnote w:type="continuationNotice" w:id="1">
    <w:p w14:paraId="2FA03DAB" w14:textId="77777777" w:rsidR="002F0D22" w:rsidRDefault="002F0D2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54298" w14:textId="77777777" w:rsidR="001B0840" w:rsidRDefault="001B08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10BAF" w14:textId="132D3641" w:rsidR="000F35AE" w:rsidRPr="005F4C68" w:rsidRDefault="001B0840" w:rsidP="00A93682">
    <w:pPr>
      <w:pStyle w:val="Header"/>
      <w:spacing w:after="0" w:line="240" w:lineRule="auto"/>
    </w:pPr>
    <w:r>
      <w:rPr>
        <w:noProof/>
      </w:rPr>
      <w:drawing>
        <wp:anchor distT="0" distB="0" distL="114300" distR="114300" simplePos="0" relativeHeight="251658240" behindDoc="0" locked="0" layoutInCell="1" allowOverlap="1" wp14:editId="02585E7B">
          <wp:simplePos x="0" y="0"/>
          <wp:positionH relativeFrom="page">
            <wp:posOffset>895985</wp:posOffset>
          </wp:positionH>
          <wp:positionV relativeFrom="page">
            <wp:posOffset>740410</wp:posOffset>
          </wp:positionV>
          <wp:extent cx="2371725" cy="590550"/>
          <wp:effectExtent l="0" t="0" r="9525" b="0"/>
          <wp:wrapSquare wrapText="bothSides"/>
          <wp:docPr id="3" name="Picture 3" descr="ARCADIS 1linecwl descriptor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CADIS 1linecwl descriptor_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F50B1"/>
    <w:multiLevelType w:val="hybridMultilevel"/>
    <w:tmpl w:val="CBD43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F0ED6"/>
    <w:multiLevelType w:val="hybridMultilevel"/>
    <w:tmpl w:val="86306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9D495D"/>
    <w:multiLevelType w:val="hybridMultilevel"/>
    <w:tmpl w:val="620029D4"/>
    <w:lvl w:ilvl="0" w:tplc="04090019">
      <w:start w:val="1"/>
      <w:numFmt w:val="lowerLetter"/>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 w15:restartNumberingAfterBreak="0">
    <w:nsid w:val="66D8335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30E37C2"/>
    <w:multiLevelType w:val="hybridMultilevel"/>
    <w:tmpl w:val="B7E08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TrueTypeFonts/>
  <w:saveSubsetFonts/>
  <w:defaultTabStop w:val="720"/>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DRESS" w:val="1650 Prudential Drive_x000d_DuPont Center_x000d_Suite 400"/>
    <w:docVar w:name="CITY" w:val="Jacksonville"/>
    <w:docVar w:name="ENTITY" w:val="ARCADIS U.S., Inc."/>
    <w:docVar w:name="FAX" w:val="904 861 2453"/>
    <w:docVar w:name="PHONE" w:val="904 721 2991"/>
    <w:docVar w:name="STATE" w:val="Florida"/>
    <w:docVar w:name="WEBSITE" w:val="www.arcadis-us.com"/>
    <w:docVar w:name="ZIP" w:val="32207"/>
  </w:docVars>
  <w:rsids>
    <w:rsidRoot w:val="005E6ADE"/>
    <w:rsid w:val="00020870"/>
    <w:rsid w:val="00037036"/>
    <w:rsid w:val="00050514"/>
    <w:rsid w:val="00050BF1"/>
    <w:rsid w:val="0005611F"/>
    <w:rsid w:val="000601EE"/>
    <w:rsid w:val="00066B95"/>
    <w:rsid w:val="00074EDA"/>
    <w:rsid w:val="000A0444"/>
    <w:rsid w:val="000A21C8"/>
    <w:rsid w:val="000A56C1"/>
    <w:rsid w:val="000C09A8"/>
    <w:rsid w:val="000F1A55"/>
    <w:rsid w:val="000F35AE"/>
    <w:rsid w:val="001029D8"/>
    <w:rsid w:val="001103A3"/>
    <w:rsid w:val="00132A3E"/>
    <w:rsid w:val="001377BB"/>
    <w:rsid w:val="00150502"/>
    <w:rsid w:val="00153919"/>
    <w:rsid w:val="00154D76"/>
    <w:rsid w:val="0016247B"/>
    <w:rsid w:val="00162644"/>
    <w:rsid w:val="00171EA5"/>
    <w:rsid w:val="00176751"/>
    <w:rsid w:val="001827E2"/>
    <w:rsid w:val="00182DD2"/>
    <w:rsid w:val="001B0840"/>
    <w:rsid w:val="001C25BA"/>
    <w:rsid w:val="001D027A"/>
    <w:rsid w:val="002033D9"/>
    <w:rsid w:val="002102E0"/>
    <w:rsid w:val="002128BE"/>
    <w:rsid w:val="00223FB0"/>
    <w:rsid w:val="00231292"/>
    <w:rsid w:val="00232F88"/>
    <w:rsid w:val="00246797"/>
    <w:rsid w:val="00255CA8"/>
    <w:rsid w:val="002875B6"/>
    <w:rsid w:val="002B548A"/>
    <w:rsid w:val="002B69C8"/>
    <w:rsid w:val="002B7560"/>
    <w:rsid w:val="002C1D1A"/>
    <w:rsid w:val="002C4C2D"/>
    <w:rsid w:val="002E00DF"/>
    <w:rsid w:val="002E0173"/>
    <w:rsid w:val="002E3BD7"/>
    <w:rsid w:val="002F0118"/>
    <w:rsid w:val="002F0D22"/>
    <w:rsid w:val="00310297"/>
    <w:rsid w:val="00316E4C"/>
    <w:rsid w:val="00323313"/>
    <w:rsid w:val="00345CD0"/>
    <w:rsid w:val="00365CC9"/>
    <w:rsid w:val="003665FB"/>
    <w:rsid w:val="003A1C4A"/>
    <w:rsid w:val="003A53D2"/>
    <w:rsid w:val="003D553E"/>
    <w:rsid w:val="003D5F43"/>
    <w:rsid w:val="003E1C77"/>
    <w:rsid w:val="003E34F7"/>
    <w:rsid w:val="003E3896"/>
    <w:rsid w:val="003E5904"/>
    <w:rsid w:val="003F440D"/>
    <w:rsid w:val="00400BF2"/>
    <w:rsid w:val="00401CA0"/>
    <w:rsid w:val="004218E5"/>
    <w:rsid w:val="0043138F"/>
    <w:rsid w:val="004325CA"/>
    <w:rsid w:val="0045205C"/>
    <w:rsid w:val="0045393F"/>
    <w:rsid w:val="00454984"/>
    <w:rsid w:val="004673FB"/>
    <w:rsid w:val="004776D4"/>
    <w:rsid w:val="00494C40"/>
    <w:rsid w:val="00497B00"/>
    <w:rsid w:val="004A4E90"/>
    <w:rsid w:val="004B3B00"/>
    <w:rsid w:val="004C23E4"/>
    <w:rsid w:val="004C550A"/>
    <w:rsid w:val="004D3C2D"/>
    <w:rsid w:val="004F09D0"/>
    <w:rsid w:val="004F4CA8"/>
    <w:rsid w:val="004F729D"/>
    <w:rsid w:val="005018CB"/>
    <w:rsid w:val="00515EDB"/>
    <w:rsid w:val="005224ED"/>
    <w:rsid w:val="00534FAD"/>
    <w:rsid w:val="00561C00"/>
    <w:rsid w:val="00565FDA"/>
    <w:rsid w:val="005724F8"/>
    <w:rsid w:val="00577C1F"/>
    <w:rsid w:val="00590C35"/>
    <w:rsid w:val="00596B8F"/>
    <w:rsid w:val="005A1276"/>
    <w:rsid w:val="005B2A53"/>
    <w:rsid w:val="005C1412"/>
    <w:rsid w:val="005C1B2C"/>
    <w:rsid w:val="005D005C"/>
    <w:rsid w:val="005D236E"/>
    <w:rsid w:val="005E6ADE"/>
    <w:rsid w:val="005E7ACF"/>
    <w:rsid w:val="005F444B"/>
    <w:rsid w:val="00636BC3"/>
    <w:rsid w:val="006536F4"/>
    <w:rsid w:val="006551C9"/>
    <w:rsid w:val="00656A45"/>
    <w:rsid w:val="00664146"/>
    <w:rsid w:val="00664FFE"/>
    <w:rsid w:val="00667BE9"/>
    <w:rsid w:val="0068285F"/>
    <w:rsid w:val="0068666D"/>
    <w:rsid w:val="00690B51"/>
    <w:rsid w:val="0069482A"/>
    <w:rsid w:val="006B1DA0"/>
    <w:rsid w:val="006B1DC0"/>
    <w:rsid w:val="006B5753"/>
    <w:rsid w:val="006C0B16"/>
    <w:rsid w:val="006C198A"/>
    <w:rsid w:val="006C5D37"/>
    <w:rsid w:val="006E49F6"/>
    <w:rsid w:val="006F7D26"/>
    <w:rsid w:val="0071037B"/>
    <w:rsid w:val="007138F7"/>
    <w:rsid w:val="00723F87"/>
    <w:rsid w:val="0073641B"/>
    <w:rsid w:val="007466D5"/>
    <w:rsid w:val="007564A7"/>
    <w:rsid w:val="0075761A"/>
    <w:rsid w:val="007629F0"/>
    <w:rsid w:val="007649CD"/>
    <w:rsid w:val="00765250"/>
    <w:rsid w:val="00771839"/>
    <w:rsid w:val="00783A87"/>
    <w:rsid w:val="00794467"/>
    <w:rsid w:val="007973C0"/>
    <w:rsid w:val="007B2777"/>
    <w:rsid w:val="007B28B7"/>
    <w:rsid w:val="007B4DE9"/>
    <w:rsid w:val="007D0030"/>
    <w:rsid w:val="007D5BCD"/>
    <w:rsid w:val="007E1B00"/>
    <w:rsid w:val="007E7778"/>
    <w:rsid w:val="007E7EEA"/>
    <w:rsid w:val="007F665A"/>
    <w:rsid w:val="00800BC0"/>
    <w:rsid w:val="00806F70"/>
    <w:rsid w:val="00815F82"/>
    <w:rsid w:val="00824ED8"/>
    <w:rsid w:val="00833D82"/>
    <w:rsid w:val="00835A33"/>
    <w:rsid w:val="00844625"/>
    <w:rsid w:val="00855D99"/>
    <w:rsid w:val="00881621"/>
    <w:rsid w:val="00882B66"/>
    <w:rsid w:val="00887DA5"/>
    <w:rsid w:val="00892028"/>
    <w:rsid w:val="008A6A32"/>
    <w:rsid w:val="008B14A9"/>
    <w:rsid w:val="008C5BAF"/>
    <w:rsid w:val="008C5FF6"/>
    <w:rsid w:val="008C6A3B"/>
    <w:rsid w:val="008D075B"/>
    <w:rsid w:val="008D1B38"/>
    <w:rsid w:val="008D3068"/>
    <w:rsid w:val="008D4A54"/>
    <w:rsid w:val="008F1AB1"/>
    <w:rsid w:val="009178C8"/>
    <w:rsid w:val="00923259"/>
    <w:rsid w:val="00923A4C"/>
    <w:rsid w:val="009364B0"/>
    <w:rsid w:val="00945474"/>
    <w:rsid w:val="00946A7F"/>
    <w:rsid w:val="0095527B"/>
    <w:rsid w:val="00965DFA"/>
    <w:rsid w:val="00981777"/>
    <w:rsid w:val="009A1BD5"/>
    <w:rsid w:val="009A736C"/>
    <w:rsid w:val="009A7664"/>
    <w:rsid w:val="009B6F2A"/>
    <w:rsid w:val="009E759F"/>
    <w:rsid w:val="009F63BB"/>
    <w:rsid w:val="00A06E08"/>
    <w:rsid w:val="00A4647E"/>
    <w:rsid w:val="00A5521A"/>
    <w:rsid w:val="00A667B6"/>
    <w:rsid w:val="00A77105"/>
    <w:rsid w:val="00A93682"/>
    <w:rsid w:val="00A9497E"/>
    <w:rsid w:val="00A96A46"/>
    <w:rsid w:val="00AA5AB1"/>
    <w:rsid w:val="00AB3448"/>
    <w:rsid w:val="00AF5685"/>
    <w:rsid w:val="00B06583"/>
    <w:rsid w:val="00B06AEF"/>
    <w:rsid w:val="00B077EA"/>
    <w:rsid w:val="00B1430A"/>
    <w:rsid w:val="00B37DCF"/>
    <w:rsid w:val="00B50C61"/>
    <w:rsid w:val="00B570D5"/>
    <w:rsid w:val="00B60397"/>
    <w:rsid w:val="00B60F65"/>
    <w:rsid w:val="00B75AB5"/>
    <w:rsid w:val="00B770E6"/>
    <w:rsid w:val="00B90FAF"/>
    <w:rsid w:val="00B916CC"/>
    <w:rsid w:val="00B91DC2"/>
    <w:rsid w:val="00B94094"/>
    <w:rsid w:val="00BB2247"/>
    <w:rsid w:val="00BB2CF3"/>
    <w:rsid w:val="00BD09A0"/>
    <w:rsid w:val="00BF7B6C"/>
    <w:rsid w:val="00C32418"/>
    <w:rsid w:val="00C716B3"/>
    <w:rsid w:val="00C7214C"/>
    <w:rsid w:val="00C748AA"/>
    <w:rsid w:val="00C76066"/>
    <w:rsid w:val="00C92B0B"/>
    <w:rsid w:val="00CC176F"/>
    <w:rsid w:val="00CC5068"/>
    <w:rsid w:val="00CF334E"/>
    <w:rsid w:val="00D022BE"/>
    <w:rsid w:val="00D34312"/>
    <w:rsid w:val="00D528DB"/>
    <w:rsid w:val="00D61BCD"/>
    <w:rsid w:val="00D65EF9"/>
    <w:rsid w:val="00D74CA9"/>
    <w:rsid w:val="00D93C84"/>
    <w:rsid w:val="00DB0535"/>
    <w:rsid w:val="00DB08F8"/>
    <w:rsid w:val="00DB14E9"/>
    <w:rsid w:val="00DC0874"/>
    <w:rsid w:val="00DF45FB"/>
    <w:rsid w:val="00DF6A62"/>
    <w:rsid w:val="00E1063F"/>
    <w:rsid w:val="00E20083"/>
    <w:rsid w:val="00E23D0F"/>
    <w:rsid w:val="00E423AA"/>
    <w:rsid w:val="00E50EC4"/>
    <w:rsid w:val="00E71766"/>
    <w:rsid w:val="00E72608"/>
    <w:rsid w:val="00E75F0B"/>
    <w:rsid w:val="00E85788"/>
    <w:rsid w:val="00EA2115"/>
    <w:rsid w:val="00EB0A2B"/>
    <w:rsid w:val="00EB6CD8"/>
    <w:rsid w:val="00EC07CE"/>
    <w:rsid w:val="00ED7503"/>
    <w:rsid w:val="00EE6D2D"/>
    <w:rsid w:val="00F15AA1"/>
    <w:rsid w:val="00F24527"/>
    <w:rsid w:val="00F3734D"/>
    <w:rsid w:val="00F37545"/>
    <w:rsid w:val="00F41A97"/>
    <w:rsid w:val="00F42DBD"/>
    <w:rsid w:val="00F514CF"/>
    <w:rsid w:val="00F5596E"/>
    <w:rsid w:val="00F56D2B"/>
    <w:rsid w:val="00FB5792"/>
    <w:rsid w:val="00FD188E"/>
    <w:rsid w:val="00FE1C43"/>
    <w:rsid w:val="00FE4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DE6117EB-CC21-4E0D-A037-7B8EC8D5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ADE"/>
    <w:pPr>
      <w:overflowPunct w:val="0"/>
      <w:autoSpaceDE w:val="0"/>
      <w:autoSpaceDN w:val="0"/>
      <w:adjustRightInd w:val="0"/>
      <w:spacing w:after="280" w:line="280" w:lineRule="exact"/>
      <w:textAlignment w:val="baseline"/>
    </w:pPr>
    <w:rPr>
      <w:rFonts w:eastAsia="Times New Roman"/>
    </w:rPr>
  </w:style>
  <w:style w:type="paragraph" w:styleId="Heading1">
    <w:name w:val="heading 1"/>
    <w:basedOn w:val="Normal"/>
    <w:next w:val="Normal"/>
    <w:link w:val="Heading1Char"/>
    <w:uiPriority w:val="9"/>
    <w:qFormat/>
    <w:rsid w:val="00882B66"/>
    <w:pPr>
      <w:pBdr>
        <w:top w:val="single" w:sz="24" w:space="0" w:color="7FBDCF"/>
        <w:left w:val="single" w:sz="24" w:space="0" w:color="7FBDCF"/>
        <w:bottom w:val="single" w:sz="24" w:space="0" w:color="7FBDCF"/>
        <w:right w:val="single" w:sz="24" w:space="0" w:color="7FBDCF"/>
      </w:pBdr>
      <w:shd w:val="clear" w:color="auto" w:fill="7FBDCF"/>
      <w:spacing w:after="0"/>
      <w:outlineLvl w:val="0"/>
    </w:pPr>
    <w:rPr>
      <w:b/>
      <w:bCs/>
      <w:caps/>
      <w:color w:val="FFFFFF"/>
      <w:spacing w:val="15"/>
      <w:sz w:val="22"/>
      <w:szCs w:val="22"/>
    </w:rPr>
  </w:style>
  <w:style w:type="paragraph" w:styleId="Heading2">
    <w:name w:val="heading 2"/>
    <w:basedOn w:val="Normal"/>
    <w:next w:val="Normal"/>
    <w:link w:val="Heading2Char"/>
    <w:uiPriority w:val="9"/>
    <w:semiHidden/>
    <w:unhideWhenUsed/>
    <w:qFormat/>
    <w:rsid w:val="00882B66"/>
    <w:pPr>
      <w:pBdr>
        <w:top w:val="single" w:sz="24" w:space="0" w:color="E5F1F5"/>
        <w:left w:val="single" w:sz="24" w:space="0" w:color="E5F1F5"/>
        <w:bottom w:val="single" w:sz="24" w:space="0" w:color="E5F1F5"/>
        <w:right w:val="single" w:sz="24" w:space="0" w:color="E5F1F5"/>
      </w:pBdr>
      <w:shd w:val="clear" w:color="auto" w:fill="E5F1F5"/>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882B66"/>
    <w:pPr>
      <w:pBdr>
        <w:top w:val="single" w:sz="6" w:space="2" w:color="7FBDCF"/>
        <w:left w:val="single" w:sz="6" w:space="2" w:color="7FBDCF"/>
      </w:pBdr>
      <w:spacing w:before="300" w:after="0"/>
      <w:outlineLvl w:val="2"/>
    </w:pPr>
    <w:rPr>
      <w:caps/>
      <w:color w:val="2D6778"/>
      <w:spacing w:val="15"/>
      <w:sz w:val="22"/>
      <w:szCs w:val="22"/>
    </w:rPr>
  </w:style>
  <w:style w:type="paragraph" w:styleId="Heading4">
    <w:name w:val="heading 4"/>
    <w:basedOn w:val="Normal"/>
    <w:next w:val="Normal"/>
    <w:link w:val="Heading4Char"/>
    <w:uiPriority w:val="9"/>
    <w:semiHidden/>
    <w:unhideWhenUsed/>
    <w:qFormat/>
    <w:rsid w:val="00882B66"/>
    <w:pPr>
      <w:pBdr>
        <w:top w:val="dotted" w:sz="6" w:space="2" w:color="7FBDCF"/>
        <w:left w:val="dotted" w:sz="6" w:space="2" w:color="7FBDCF"/>
      </w:pBdr>
      <w:spacing w:before="300" w:after="0"/>
      <w:outlineLvl w:val="3"/>
    </w:pPr>
    <w:rPr>
      <w:caps/>
      <w:color w:val="449BB5"/>
      <w:spacing w:val="10"/>
      <w:sz w:val="22"/>
      <w:szCs w:val="22"/>
    </w:rPr>
  </w:style>
  <w:style w:type="paragraph" w:styleId="Heading5">
    <w:name w:val="heading 5"/>
    <w:basedOn w:val="Normal"/>
    <w:next w:val="Normal"/>
    <w:link w:val="Heading5Char"/>
    <w:uiPriority w:val="9"/>
    <w:semiHidden/>
    <w:unhideWhenUsed/>
    <w:qFormat/>
    <w:rsid w:val="00882B66"/>
    <w:pPr>
      <w:pBdr>
        <w:bottom w:val="single" w:sz="6" w:space="1" w:color="7FBDCF"/>
      </w:pBdr>
      <w:spacing w:before="300" w:after="0"/>
      <w:outlineLvl w:val="4"/>
    </w:pPr>
    <w:rPr>
      <w:caps/>
      <w:color w:val="449BB5"/>
      <w:spacing w:val="10"/>
      <w:sz w:val="22"/>
      <w:szCs w:val="22"/>
    </w:rPr>
  </w:style>
  <w:style w:type="paragraph" w:styleId="Heading6">
    <w:name w:val="heading 6"/>
    <w:basedOn w:val="Normal"/>
    <w:next w:val="Normal"/>
    <w:link w:val="Heading6Char"/>
    <w:uiPriority w:val="9"/>
    <w:semiHidden/>
    <w:unhideWhenUsed/>
    <w:qFormat/>
    <w:rsid w:val="00882B66"/>
    <w:pPr>
      <w:pBdr>
        <w:bottom w:val="dotted" w:sz="6" w:space="1" w:color="7FBDCF"/>
      </w:pBdr>
      <w:spacing w:before="300" w:after="0"/>
      <w:outlineLvl w:val="5"/>
    </w:pPr>
    <w:rPr>
      <w:caps/>
      <w:color w:val="449BB5"/>
      <w:spacing w:val="10"/>
      <w:sz w:val="22"/>
      <w:szCs w:val="22"/>
    </w:rPr>
  </w:style>
  <w:style w:type="paragraph" w:styleId="Heading7">
    <w:name w:val="heading 7"/>
    <w:basedOn w:val="Normal"/>
    <w:next w:val="Normal"/>
    <w:link w:val="Heading7Char"/>
    <w:uiPriority w:val="9"/>
    <w:semiHidden/>
    <w:unhideWhenUsed/>
    <w:qFormat/>
    <w:rsid w:val="00882B66"/>
    <w:pPr>
      <w:spacing w:before="300" w:after="0"/>
      <w:outlineLvl w:val="6"/>
    </w:pPr>
    <w:rPr>
      <w:caps/>
      <w:color w:val="449BB5"/>
      <w:spacing w:val="10"/>
      <w:sz w:val="22"/>
      <w:szCs w:val="22"/>
    </w:rPr>
  </w:style>
  <w:style w:type="paragraph" w:styleId="Heading8">
    <w:name w:val="heading 8"/>
    <w:basedOn w:val="Normal"/>
    <w:next w:val="Normal"/>
    <w:link w:val="Heading8Char"/>
    <w:uiPriority w:val="9"/>
    <w:semiHidden/>
    <w:unhideWhenUsed/>
    <w:qFormat/>
    <w:rsid w:val="00882B66"/>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82B66"/>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82B66"/>
    <w:rPr>
      <w:b/>
      <w:bCs/>
      <w:caps/>
      <w:color w:val="FFFFFF"/>
      <w:spacing w:val="15"/>
      <w:shd w:val="clear" w:color="auto" w:fill="7FBDCF"/>
    </w:rPr>
  </w:style>
  <w:style w:type="character" w:customStyle="1" w:styleId="Heading2Char">
    <w:name w:val="Heading 2 Char"/>
    <w:link w:val="Heading2"/>
    <w:uiPriority w:val="9"/>
    <w:semiHidden/>
    <w:rsid w:val="00882B66"/>
    <w:rPr>
      <w:caps/>
      <w:spacing w:val="15"/>
      <w:shd w:val="clear" w:color="auto" w:fill="E5F1F5"/>
    </w:rPr>
  </w:style>
  <w:style w:type="character" w:customStyle="1" w:styleId="Heading3Char">
    <w:name w:val="Heading 3 Char"/>
    <w:link w:val="Heading3"/>
    <w:uiPriority w:val="9"/>
    <w:semiHidden/>
    <w:rsid w:val="00882B66"/>
    <w:rPr>
      <w:caps/>
      <w:color w:val="2D6778"/>
      <w:spacing w:val="15"/>
    </w:rPr>
  </w:style>
  <w:style w:type="character" w:customStyle="1" w:styleId="Heading4Char">
    <w:name w:val="Heading 4 Char"/>
    <w:link w:val="Heading4"/>
    <w:uiPriority w:val="9"/>
    <w:semiHidden/>
    <w:rsid w:val="00882B66"/>
    <w:rPr>
      <w:caps/>
      <w:color w:val="449BB5"/>
      <w:spacing w:val="10"/>
    </w:rPr>
  </w:style>
  <w:style w:type="character" w:customStyle="1" w:styleId="Heading5Char">
    <w:name w:val="Heading 5 Char"/>
    <w:link w:val="Heading5"/>
    <w:uiPriority w:val="9"/>
    <w:semiHidden/>
    <w:rsid w:val="00882B66"/>
    <w:rPr>
      <w:caps/>
      <w:color w:val="449BB5"/>
      <w:spacing w:val="10"/>
    </w:rPr>
  </w:style>
  <w:style w:type="character" w:customStyle="1" w:styleId="Heading6Char">
    <w:name w:val="Heading 6 Char"/>
    <w:link w:val="Heading6"/>
    <w:uiPriority w:val="9"/>
    <w:semiHidden/>
    <w:rsid w:val="00882B66"/>
    <w:rPr>
      <w:caps/>
      <w:color w:val="449BB5"/>
      <w:spacing w:val="10"/>
    </w:rPr>
  </w:style>
  <w:style w:type="character" w:customStyle="1" w:styleId="Heading7Char">
    <w:name w:val="Heading 7 Char"/>
    <w:link w:val="Heading7"/>
    <w:uiPriority w:val="9"/>
    <w:semiHidden/>
    <w:rsid w:val="00882B66"/>
    <w:rPr>
      <w:caps/>
      <w:color w:val="449BB5"/>
      <w:spacing w:val="10"/>
    </w:rPr>
  </w:style>
  <w:style w:type="character" w:customStyle="1" w:styleId="Heading8Char">
    <w:name w:val="Heading 8 Char"/>
    <w:link w:val="Heading8"/>
    <w:uiPriority w:val="9"/>
    <w:semiHidden/>
    <w:rsid w:val="00882B66"/>
    <w:rPr>
      <w:caps/>
      <w:spacing w:val="10"/>
      <w:sz w:val="18"/>
      <w:szCs w:val="18"/>
    </w:rPr>
  </w:style>
  <w:style w:type="character" w:customStyle="1" w:styleId="Heading9Char">
    <w:name w:val="Heading 9 Char"/>
    <w:link w:val="Heading9"/>
    <w:uiPriority w:val="9"/>
    <w:semiHidden/>
    <w:rsid w:val="00882B66"/>
    <w:rPr>
      <w:i/>
      <w:caps/>
      <w:spacing w:val="10"/>
      <w:sz w:val="18"/>
      <w:szCs w:val="18"/>
    </w:rPr>
  </w:style>
  <w:style w:type="paragraph" w:styleId="Caption">
    <w:name w:val="caption"/>
    <w:basedOn w:val="Normal"/>
    <w:next w:val="Normal"/>
    <w:uiPriority w:val="35"/>
    <w:semiHidden/>
    <w:unhideWhenUsed/>
    <w:qFormat/>
    <w:rsid w:val="00882B66"/>
    <w:rPr>
      <w:b/>
      <w:bCs/>
      <w:color w:val="449BB5"/>
      <w:sz w:val="16"/>
      <w:szCs w:val="16"/>
    </w:rPr>
  </w:style>
  <w:style w:type="paragraph" w:styleId="Title">
    <w:name w:val="Title"/>
    <w:basedOn w:val="Normal"/>
    <w:next w:val="Normal"/>
    <w:link w:val="TitleChar"/>
    <w:uiPriority w:val="10"/>
    <w:qFormat/>
    <w:rsid w:val="00882B66"/>
    <w:pPr>
      <w:spacing w:before="720"/>
    </w:pPr>
    <w:rPr>
      <w:caps/>
      <w:color w:val="7FBDCF"/>
      <w:spacing w:val="10"/>
      <w:kern w:val="28"/>
      <w:sz w:val="52"/>
      <w:szCs w:val="52"/>
    </w:rPr>
  </w:style>
  <w:style w:type="character" w:customStyle="1" w:styleId="TitleChar">
    <w:name w:val="Title Char"/>
    <w:link w:val="Title"/>
    <w:uiPriority w:val="10"/>
    <w:rsid w:val="00882B66"/>
    <w:rPr>
      <w:caps/>
      <w:color w:val="7FBDCF"/>
      <w:spacing w:val="10"/>
      <w:kern w:val="28"/>
      <w:sz w:val="52"/>
      <w:szCs w:val="52"/>
    </w:rPr>
  </w:style>
  <w:style w:type="paragraph" w:styleId="Subtitle">
    <w:name w:val="Subtitle"/>
    <w:basedOn w:val="Normal"/>
    <w:next w:val="Normal"/>
    <w:link w:val="SubtitleChar"/>
    <w:uiPriority w:val="11"/>
    <w:qFormat/>
    <w:rsid w:val="00882B66"/>
    <w:pPr>
      <w:spacing w:after="1000" w:line="240" w:lineRule="auto"/>
    </w:pPr>
    <w:rPr>
      <w:caps/>
      <w:color w:val="595959"/>
      <w:spacing w:val="10"/>
      <w:sz w:val="24"/>
      <w:szCs w:val="24"/>
    </w:rPr>
  </w:style>
  <w:style w:type="character" w:customStyle="1" w:styleId="SubtitleChar">
    <w:name w:val="Subtitle Char"/>
    <w:link w:val="Subtitle"/>
    <w:uiPriority w:val="11"/>
    <w:rsid w:val="00882B66"/>
    <w:rPr>
      <w:caps/>
      <w:color w:val="595959"/>
      <w:spacing w:val="10"/>
      <w:sz w:val="24"/>
      <w:szCs w:val="24"/>
    </w:rPr>
  </w:style>
  <w:style w:type="character" w:styleId="Strong">
    <w:name w:val="Strong"/>
    <w:uiPriority w:val="22"/>
    <w:qFormat/>
    <w:rsid w:val="00882B66"/>
    <w:rPr>
      <w:b/>
      <w:bCs/>
    </w:rPr>
  </w:style>
  <w:style w:type="character" w:styleId="Emphasis">
    <w:name w:val="Emphasis"/>
    <w:uiPriority w:val="20"/>
    <w:qFormat/>
    <w:rsid w:val="00882B66"/>
    <w:rPr>
      <w:caps/>
      <w:color w:val="2D6778"/>
      <w:spacing w:val="5"/>
    </w:rPr>
  </w:style>
  <w:style w:type="paragraph" w:styleId="NoSpacing">
    <w:name w:val="No Spacing"/>
    <w:basedOn w:val="Normal"/>
    <w:link w:val="NoSpacingChar"/>
    <w:uiPriority w:val="1"/>
    <w:qFormat/>
    <w:rsid w:val="00882B66"/>
    <w:pPr>
      <w:spacing w:after="0" w:line="240" w:lineRule="auto"/>
    </w:pPr>
  </w:style>
  <w:style w:type="character" w:customStyle="1" w:styleId="NoSpacingChar">
    <w:name w:val="No Spacing Char"/>
    <w:link w:val="NoSpacing"/>
    <w:uiPriority w:val="1"/>
    <w:rsid w:val="00882B66"/>
    <w:rPr>
      <w:sz w:val="20"/>
      <w:szCs w:val="20"/>
    </w:rPr>
  </w:style>
  <w:style w:type="paragraph" w:styleId="ListParagraph">
    <w:name w:val="List Paragraph"/>
    <w:basedOn w:val="Normal"/>
    <w:uiPriority w:val="34"/>
    <w:qFormat/>
    <w:rsid w:val="00882B66"/>
    <w:pPr>
      <w:ind w:left="720"/>
      <w:contextualSpacing/>
    </w:pPr>
  </w:style>
  <w:style w:type="paragraph" w:styleId="Quote">
    <w:name w:val="Quote"/>
    <w:basedOn w:val="Normal"/>
    <w:next w:val="Normal"/>
    <w:link w:val="QuoteChar"/>
    <w:uiPriority w:val="29"/>
    <w:qFormat/>
    <w:rsid w:val="00882B66"/>
    <w:rPr>
      <w:i/>
      <w:iCs/>
    </w:rPr>
  </w:style>
  <w:style w:type="character" w:customStyle="1" w:styleId="QuoteChar">
    <w:name w:val="Quote Char"/>
    <w:link w:val="Quote"/>
    <w:uiPriority w:val="29"/>
    <w:rsid w:val="00882B66"/>
    <w:rPr>
      <w:i/>
      <w:iCs/>
      <w:sz w:val="20"/>
      <w:szCs w:val="20"/>
    </w:rPr>
  </w:style>
  <w:style w:type="paragraph" w:styleId="IntenseQuote">
    <w:name w:val="Intense Quote"/>
    <w:basedOn w:val="Normal"/>
    <w:next w:val="Normal"/>
    <w:link w:val="IntenseQuoteChar"/>
    <w:uiPriority w:val="30"/>
    <w:qFormat/>
    <w:rsid w:val="00882B66"/>
    <w:pPr>
      <w:pBdr>
        <w:top w:val="single" w:sz="4" w:space="10" w:color="7FBDCF"/>
        <w:left w:val="single" w:sz="4" w:space="10" w:color="7FBDCF"/>
      </w:pBdr>
      <w:spacing w:after="0"/>
      <w:ind w:left="1296" w:right="1152"/>
      <w:jc w:val="both"/>
    </w:pPr>
    <w:rPr>
      <w:i/>
      <w:iCs/>
      <w:color w:val="7FBDCF"/>
    </w:rPr>
  </w:style>
  <w:style w:type="character" w:customStyle="1" w:styleId="IntenseQuoteChar">
    <w:name w:val="Intense Quote Char"/>
    <w:link w:val="IntenseQuote"/>
    <w:uiPriority w:val="30"/>
    <w:rsid w:val="00882B66"/>
    <w:rPr>
      <w:i/>
      <w:iCs/>
      <w:color w:val="7FBDCF"/>
      <w:sz w:val="20"/>
      <w:szCs w:val="20"/>
    </w:rPr>
  </w:style>
  <w:style w:type="character" w:styleId="SubtleEmphasis">
    <w:name w:val="Subtle Emphasis"/>
    <w:uiPriority w:val="19"/>
    <w:qFormat/>
    <w:rsid w:val="00882B66"/>
    <w:rPr>
      <w:i/>
      <w:iCs/>
      <w:color w:val="2D6778"/>
    </w:rPr>
  </w:style>
  <w:style w:type="character" w:styleId="IntenseEmphasis">
    <w:name w:val="Intense Emphasis"/>
    <w:uiPriority w:val="21"/>
    <w:qFormat/>
    <w:rsid w:val="00882B66"/>
    <w:rPr>
      <w:b/>
      <w:bCs/>
      <w:caps/>
      <w:color w:val="2D6778"/>
      <w:spacing w:val="10"/>
    </w:rPr>
  </w:style>
  <w:style w:type="character" w:styleId="SubtleReference">
    <w:name w:val="Subtle Reference"/>
    <w:uiPriority w:val="31"/>
    <w:qFormat/>
    <w:rsid w:val="00882B66"/>
    <w:rPr>
      <w:b/>
      <w:bCs/>
      <w:color w:val="7FBDCF"/>
    </w:rPr>
  </w:style>
  <w:style w:type="character" w:styleId="IntenseReference">
    <w:name w:val="Intense Reference"/>
    <w:uiPriority w:val="32"/>
    <w:qFormat/>
    <w:rsid w:val="00882B66"/>
    <w:rPr>
      <w:b/>
      <w:bCs/>
      <w:i/>
      <w:iCs/>
      <w:caps/>
      <w:color w:val="7FBDCF"/>
    </w:rPr>
  </w:style>
  <w:style w:type="character" w:styleId="BookTitle">
    <w:name w:val="Book Title"/>
    <w:uiPriority w:val="33"/>
    <w:qFormat/>
    <w:rsid w:val="00882B66"/>
    <w:rPr>
      <w:b/>
      <w:bCs/>
      <w:i/>
      <w:iCs/>
      <w:spacing w:val="9"/>
    </w:rPr>
  </w:style>
  <w:style w:type="paragraph" w:styleId="TOCHeading">
    <w:name w:val="TOC Heading"/>
    <w:basedOn w:val="Heading1"/>
    <w:next w:val="Normal"/>
    <w:uiPriority w:val="39"/>
    <w:semiHidden/>
    <w:unhideWhenUsed/>
    <w:qFormat/>
    <w:rsid w:val="00882B66"/>
    <w:pPr>
      <w:outlineLvl w:val="9"/>
    </w:pPr>
  </w:style>
  <w:style w:type="paragraph" w:styleId="Header">
    <w:name w:val="header"/>
    <w:basedOn w:val="Normal"/>
    <w:link w:val="HeaderChar"/>
    <w:rsid w:val="005E6ADE"/>
    <w:pPr>
      <w:tabs>
        <w:tab w:val="center" w:pos="4536"/>
        <w:tab w:val="right" w:pos="9072"/>
      </w:tabs>
    </w:pPr>
  </w:style>
  <w:style w:type="character" w:customStyle="1" w:styleId="HeaderChar">
    <w:name w:val="Header Char"/>
    <w:link w:val="Header"/>
    <w:rsid w:val="005E6ADE"/>
    <w:rPr>
      <w:rFonts w:ascii="Arial" w:eastAsia="Times New Roman" w:hAnsi="Arial" w:cs="Times New Roman"/>
      <w:sz w:val="20"/>
      <w:szCs w:val="20"/>
      <w:lang w:bidi="ar-SA"/>
    </w:rPr>
  </w:style>
  <w:style w:type="paragraph" w:styleId="Footer">
    <w:name w:val="footer"/>
    <w:basedOn w:val="Normal"/>
    <w:link w:val="FooterChar"/>
    <w:uiPriority w:val="99"/>
    <w:rsid w:val="005E6ADE"/>
    <w:pPr>
      <w:tabs>
        <w:tab w:val="left" w:pos="8165"/>
      </w:tabs>
    </w:pPr>
    <w:rPr>
      <w:sz w:val="10"/>
    </w:rPr>
  </w:style>
  <w:style w:type="character" w:customStyle="1" w:styleId="FooterChar">
    <w:name w:val="Footer Char"/>
    <w:link w:val="Footer"/>
    <w:uiPriority w:val="99"/>
    <w:rsid w:val="005E6ADE"/>
    <w:rPr>
      <w:rFonts w:ascii="Arial" w:eastAsia="Times New Roman" w:hAnsi="Arial" w:cs="Times New Roman"/>
      <w:sz w:val="10"/>
      <w:szCs w:val="20"/>
      <w:lang w:bidi="ar-SA"/>
    </w:rPr>
  </w:style>
  <w:style w:type="paragraph" w:customStyle="1" w:styleId="Headline">
    <w:name w:val="Headline"/>
    <w:autoRedefine/>
    <w:rsid w:val="005E6ADE"/>
    <w:pPr>
      <w:framePr w:w="2155" w:h="1522" w:hRule="exact" w:hSpace="181" w:vSpace="181" w:wrap="around" w:vAnchor="page" w:hAnchor="page" w:x="9583" w:y="908"/>
      <w:overflowPunct w:val="0"/>
      <w:autoSpaceDE w:val="0"/>
      <w:autoSpaceDN w:val="0"/>
      <w:adjustRightInd w:val="0"/>
      <w:spacing w:line="284" w:lineRule="exact"/>
      <w:textAlignment w:val="baseline"/>
    </w:pPr>
    <w:rPr>
      <w:rFonts w:eastAsia="Times New Roman"/>
      <w:noProof/>
    </w:rPr>
  </w:style>
  <w:style w:type="paragraph" w:styleId="BodyText">
    <w:name w:val="Body Text"/>
    <w:basedOn w:val="Normal"/>
    <w:link w:val="BodyTextChar"/>
    <w:rsid w:val="005E6ADE"/>
    <w:rPr>
      <w:rFonts w:ascii="Arial Narrow" w:hAnsi="Arial Narrow"/>
      <w:color w:val="007EA2"/>
      <w:sz w:val="24"/>
      <w:szCs w:val="24"/>
    </w:rPr>
  </w:style>
  <w:style w:type="character" w:customStyle="1" w:styleId="BodyTextChar">
    <w:name w:val="Body Text Char"/>
    <w:link w:val="BodyText"/>
    <w:rsid w:val="005E6ADE"/>
    <w:rPr>
      <w:rFonts w:ascii="Arial Narrow" w:eastAsia="Times New Roman" w:hAnsi="Arial Narrow" w:cs="Times New Roman"/>
      <w:color w:val="007EA2"/>
      <w:sz w:val="24"/>
      <w:szCs w:val="24"/>
      <w:lang w:bidi="ar-SA"/>
    </w:rPr>
  </w:style>
  <w:style w:type="character" w:styleId="Hyperlink">
    <w:name w:val="Hyperlink"/>
    <w:rsid w:val="005E6ADE"/>
    <w:rPr>
      <w:color w:val="0000FF"/>
      <w:u w:val="single"/>
    </w:rPr>
  </w:style>
  <w:style w:type="character" w:styleId="FollowedHyperlink">
    <w:name w:val="FollowedHyperlink"/>
    <w:uiPriority w:val="99"/>
    <w:semiHidden/>
    <w:unhideWhenUsed/>
    <w:rsid w:val="00171EA5"/>
    <w:rPr>
      <w:color w:val="800080"/>
      <w:u w:val="single"/>
    </w:rPr>
  </w:style>
  <w:style w:type="paragraph" w:styleId="BalloonText">
    <w:name w:val="Balloon Text"/>
    <w:basedOn w:val="Normal"/>
    <w:link w:val="BalloonTextChar"/>
    <w:uiPriority w:val="99"/>
    <w:semiHidden/>
    <w:unhideWhenUsed/>
    <w:rsid w:val="00590C3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90C35"/>
    <w:rPr>
      <w:rFonts w:ascii="Tahoma" w:eastAsia="Times New Roman" w:hAnsi="Tahoma" w:cs="Tahoma"/>
      <w:sz w:val="16"/>
      <w:szCs w:val="16"/>
    </w:rPr>
  </w:style>
  <w:style w:type="character" w:styleId="CommentReference">
    <w:name w:val="annotation reference"/>
    <w:uiPriority w:val="99"/>
    <w:semiHidden/>
    <w:unhideWhenUsed/>
    <w:rsid w:val="00B570D5"/>
    <w:rPr>
      <w:sz w:val="16"/>
      <w:szCs w:val="16"/>
    </w:rPr>
  </w:style>
  <w:style w:type="paragraph" w:styleId="CommentText">
    <w:name w:val="annotation text"/>
    <w:basedOn w:val="Normal"/>
    <w:link w:val="CommentTextChar"/>
    <w:uiPriority w:val="99"/>
    <w:semiHidden/>
    <w:unhideWhenUsed/>
    <w:rsid w:val="00B570D5"/>
  </w:style>
  <w:style w:type="character" w:customStyle="1" w:styleId="CommentTextChar">
    <w:name w:val="Comment Text Char"/>
    <w:link w:val="CommentText"/>
    <w:uiPriority w:val="99"/>
    <w:semiHidden/>
    <w:rsid w:val="00B570D5"/>
    <w:rPr>
      <w:rFonts w:eastAsia="Times New Roman"/>
    </w:rPr>
  </w:style>
  <w:style w:type="paragraph" w:styleId="CommentSubject">
    <w:name w:val="annotation subject"/>
    <w:basedOn w:val="CommentText"/>
    <w:next w:val="CommentText"/>
    <w:link w:val="CommentSubjectChar"/>
    <w:uiPriority w:val="99"/>
    <w:semiHidden/>
    <w:unhideWhenUsed/>
    <w:rsid w:val="00B570D5"/>
    <w:rPr>
      <w:b/>
      <w:bCs/>
    </w:rPr>
  </w:style>
  <w:style w:type="character" w:customStyle="1" w:styleId="CommentSubjectChar">
    <w:name w:val="Comment Subject Char"/>
    <w:link w:val="CommentSubject"/>
    <w:uiPriority w:val="99"/>
    <w:semiHidden/>
    <w:rsid w:val="00B570D5"/>
    <w:rPr>
      <w:rFonts w:eastAsia="Times New Roman"/>
      <w:b/>
      <w:bCs/>
    </w:rPr>
  </w:style>
  <w:style w:type="paragraph" w:styleId="Revision">
    <w:name w:val="Revision"/>
    <w:hidden/>
    <w:uiPriority w:val="99"/>
    <w:semiHidden/>
    <w:rsid w:val="001B0840"/>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665390">
      <w:bodyDiv w:val="1"/>
      <w:marLeft w:val="0"/>
      <w:marRight w:val="0"/>
      <w:marTop w:val="0"/>
      <w:marBottom w:val="0"/>
      <w:divBdr>
        <w:top w:val="none" w:sz="0" w:space="0" w:color="auto"/>
        <w:left w:val="none" w:sz="0" w:space="0" w:color="auto"/>
        <w:bottom w:val="none" w:sz="0" w:space="0" w:color="auto"/>
        <w:right w:val="none" w:sz="0" w:space="0" w:color="auto"/>
      </w:divBdr>
    </w:div>
    <w:div w:id="1399596398">
      <w:bodyDiv w:val="1"/>
      <w:marLeft w:val="0"/>
      <w:marRight w:val="0"/>
      <w:marTop w:val="0"/>
      <w:marBottom w:val="0"/>
      <w:divBdr>
        <w:top w:val="none" w:sz="0" w:space="0" w:color="auto"/>
        <w:left w:val="none" w:sz="0" w:space="0" w:color="auto"/>
        <w:bottom w:val="none" w:sz="0" w:space="0" w:color="auto"/>
        <w:right w:val="none" w:sz="0" w:space="0" w:color="auto"/>
      </w:divBdr>
    </w:div>
    <w:div w:id="177388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sx.com/index.cfm/customers/non-freight-services/propertyreal-estate/permitting-utility-installations-and-rights-of-entr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sx.com/index.cfm/community/property-and-projec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csx.com/index.cfm/customers/non-freight-services/propertyreal-estate/grade-crossing-policy/" TargetMode="External"/><Relationship Id="rId4" Type="http://schemas.openxmlformats.org/officeDocument/2006/relationships/settings" Target="settings.xml"/><Relationship Id="rId9" Type="http://schemas.openxmlformats.org/officeDocument/2006/relationships/hyperlink" Target="http://csx.com/index.cfm/customers/non-freight-services/propertyreal-estate/permitting-utility-installations-and-rights-of-entry/" TargetMode="External"/><Relationship Id="rId14"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w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4CD2-46CC-4F01-9D64-5677AB390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3738</Words>
  <Characters>21312</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ARCADIS</Company>
  <LinksUpToDate>false</LinksUpToDate>
  <CharactersWithSpaces>25001</CharactersWithSpaces>
  <SharedDoc>false</SharedDoc>
  <HLinks>
    <vt:vector size="24" baseType="variant">
      <vt:variant>
        <vt:i4>4587597</vt:i4>
      </vt:variant>
      <vt:variant>
        <vt:i4>9</vt:i4>
      </vt:variant>
      <vt:variant>
        <vt:i4>0</vt:i4>
      </vt:variant>
      <vt:variant>
        <vt:i4>5</vt:i4>
      </vt:variant>
      <vt:variant>
        <vt:lpwstr>http://csx.com/index.cfm/community/property-and-projects/</vt:lpwstr>
      </vt:variant>
      <vt:variant>
        <vt:lpwstr/>
      </vt:variant>
      <vt:variant>
        <vt:i4>3145777</vt:i4>
      </vt:variant>
      <vt:variant>
        <vt:i4>6</vt:i4>
      </vt:variant>
      <vt:variant>
        <vt:i4>0</vt:i4>
      </vt:variant>
      <vt:variant>
        <vt:i4>5</vt:i4>
      </vt:variant>
      <vt:variant>
        <vt:lpwstr>http://csx.com/index.cfm/customers/non-freight-services/propertyreal-estate/grade-crossing-policy/</vt:lpwstr>
      </vt:variant>
      <vt:variant>
        <vt:lpwstr/>
      </vt:variant>
      <vt:variant>
        <vt:i4>1179742</vt:i4>
      </vt:variant>
      <vt:variant>
        <vt:i4>3</vt:i4>
      </vt:variant>
      <vt:variant>
        <vt:i4>0</vt:i4>
      </vt:variant>
      <vt:variant>
        <vt:i4>5</vt:i4>
      </vt:variant>
      <vt:variant>
        <vt:lpwstr>http://csx.com/index.cfm/customers/non-freight-services/propertyreal-estate/permitting-utility-installations-and-rights-of-entry/</vt:lpwstr>
      </vt:variant>
      <vt:variant>
        <vt:lpwstr/>
      </vt:variant>
      <vt:variant>
        <vt:i4>1179742</vt:i4>
      </vt:variant>
      <vt:variant>
        <vt:i4>0</vt:i4>
      </vt:variant>
      <vt:variant>
        <vt:i4>0</vt:i4>
      </vt:variant>
      <vt:variant>
        <vt:i4>5</vt:i4>
      </vt:variant>
      <vt:variant>
        <vt:lpwstr>http://csx.com/index.cfm/customers/non-freight-services/propertyreal-estate/permitting-utility-installations-and-rights-of-entry/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Schofield</dc:creator>
  <cp:keywords/>
  <cp:lastModifiedBy>Schofield, Joseph R.</cp:lastModifiedBy>
  <cp:revision>2</cp:revision>
  <cp:lastPrinted>2015-07-24T19:51:00Z</cp:lastPrinted>
  <dcterms:created xsi:type="dcterms:W3CDTF">2015-08-21T20:39:00Z</dcterms:created>
  <dcterms:modified xsi:type="dcterms:W3CDTF">2015-08-26T15:15:00Z</dcterms:modified>
</cp:coreProperties>
</file>