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9F3" w:rsidRDefault="002E49F3"/>
    <w:p w:rsidR="00FE55BC" w:rsidRDefault="00FE55BC" w:rsidP="00FE55B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2D2E29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2D2E29"/>
          <w:sz w:val="23"/>
          <w:szCs w:val="23"/>
        </w:rPr>
        <w:t>MEMORANDUM</w:t>
      </w:r>
    </w:p>
    <w:p w:rsidR="00FE55BC" w:rsidRDefault="00FE55BC" w:rsidP="00FE55BC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2D2E29"/>
          <w:sz w:val="23"/>
          <w:szCs w:val="23"/>
        </w:rPr>
      </w:pPr>
    </w:p>
    <w:p w:rsidR="00FE55BC" w:rsidRDefault="00FE55BC" w:rsidP="00FE55BC">
      <w:pPr>
        <w:autoSpaceDE w:val="0"/>
        <w:autoSpaceDN w:val="0"/>
        <w:adjustRightInd w:val="0"/>
        <w:rPr>
          <w:rFonts w:ascii="Times New Roman" w:hAnsi="Times New Roman" w:cs="Times New Roman"/>
          <w:color w:val="2D2E29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2D2E29"/>
          <w:sz w:val="23"/>
          <w:szCs w:val="23"/>
        </w:rPr>
        <w:t xml:space="preserve">TO: </w:t>
      </w:r>
      <w:r>
        <w:rPr>
          <w:rFonts w:ascii="Times New Roman" w:hAnsi="Times New Roman" w:cs="Times New Roman"/>
          <w:color w:val="2D2E29"/>
          <w:sz w:val="23"/>
          <w:szCs w:val="23"/>
        </w:rPr>
        <w:t xml:space="preserve">Bill Harris, P.E., DR 4286 SC Group Force Leader, </w:t>
      </w:r>
      <w:proofErr w:type="gramStart"/>
      <w:r>
        <w:rPr>
          <w:rFonts w:ascii="Times New Roman" w:hAnsi="Times New Roman" w:cs="Times New Roman"/>
          <w:color w:val="2D2E29"/>
          <w:sz w:val="23"/>
          <w:szCs w:val="23"/>
        </w:rPr>
        <w:t>FEMA</w:t>
      </w:r>
      <w:proofErr w:type="gramEnd"/>
    </w:p>
    <w:p w:rsidR="00FE55BC" w:rsidRDefault="00FE55BC" w:rsidP="00FE55BC">
      <w:pPr>
        <w:autoSpaceDE w:val="0"/>
        <w:autoSpaceDN w:val="0"/>
        <w:adjustRightInd w:val="0"/>
        <w:rPr>
          <w:rFonts w:ascii="Times New Roman" w:hAnsi="Times New Roman" w:cs="Times New Roman"/>
          <w:color w:val="2D2E29"/>
          <w:sz w:val="23"/>
          <w:szCs w:val="23"/>
        </w:rPr>
      </w:pPr>
    </w:p>
    <w:p w:rsidR="00FE55BC" w:rsidRDefault="00FE55BC" w:rsidP="00FE55BC">
      <w:pPr>
        <w:autoSpaceDE w:val="0"/>
        <w:autoSpaceDN w:val="0"/>
        <w:adjustRightInd w:val="0"/>
        <w:rPr>
          <w:rFonts w:ascii="Times New Roman" w:hAnsi="Times New Roman" w:cs="Times New Roman"/>
          <w:color w:val="2D2E29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2D2E29"/>
          <w:sz w:val="23"/>
          <w:szCs w:val="23"/>
        </w:rPr>
        <w:t xml:space="preserve">FROM: </w:t>
      </w:r>
      <w:r w:rsidRPr="0023030C">
        <w:rPr>
          <w:rFonts w:ascii="Times New Roman" w:hAnsi="Times New Roman" w:cs="Times New Roman"/>
          <w:color w:val="2D2E29"/>
          <w:sz w:val="23"/>
          <w:szCs w:val="23"/>
          <w:highlight w:val="yellow"/>
        </w:rPr>
        <w:t xml:space="preserve">David </w:t>
      </w:r>
      <w:r w:rsidRPr="0023030C">
        <w:rPr>
          <w:rFonts w:ascii="Arial" w:hAnsi="Arial" w:cs="Arial"/>
          <w:color w:val="2D2E29"/>
          <w:sz w:val="23"/>
          <w:szCs w:val="23"/>
          <w:highlight w:val="yellow"/>
        </w:rPr>
        <w:t xml:space="preserve">B. </w:t>
      </w:r>
      <w:r w:rsidRPr="0023030C">
        <w:rPr>
          <w:rFonts w:ascii="Times New Roman" w:hAnsi="Times New Roman" w:cs="Times New Roman"/>
          <w:color w:val="2D2E29"/>
          <w:sz w:val="23"/>
          <w:szCs w:val="23"/>
          <w:highlight w:val="yellow"/>
        </w:rPr>
        <w:t>Cook,</w:t>
      </w:r>
      <w:r>
        <w:rPr>
          <w:rFonts w:ascii="Times New Roman" w:hAnsi="Times New Roman" w:cs="Times New Roman"/>
          <w:color w:val="2D2E29"/>
          <w:sz w:val="23"/>
          <w:szCs w:val="23"/>
        </w:rPr>
        <w:t xml:space="preserve"> P.E., State Maintenance Engineer</w:t>
      </w:r>
    </w:p>
    <w:p w:rsidR="00FE55BC" w:rsidRDefault="00FE55BC" w:rsidP="00FE55BC">
      <w:pPr>
        <w:autoSpaceDE w:val="0"/>
        <w:autoSpaceDN w:val="0"/>
        <w:adjustRightInd w:val="0"/>
        <w:rPr>
          <w:rFonts w:ascii="Times New Roman" w:hAnsi="Times New Roman" w:cs="Times New Roman"/>
          <w:color w:val="2D2E29"/>
          <w:sz w:val="23"/>
          <w:szCs w:val="23"/>
        </w:rPr>
      </w:pPr>
    </w:p>
    <w:p w:rsidR="00FE55BC" w:rsidRDefault="00FE55BC" w:rsidP="00FE55BC">
      <w:pPr>
        <w:autoSpaceDE w:val="0"/>
        <w:autoSpaceDN w:val="0"/>
        <w:adjustRightInd w:val="0"/>
        <w:rPr>
          <w:rFonts w:ascii="Times New Roman" w:hAnsi="Times New Roman" w:cs="Times New Roman"/>
          <w:color w:val="2D2E29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2D2E29"/>
          <w:sz w:val="23"/>
          <w:szCs w:val="23"/>
        </w:rPr>
        <w:t xml:space="preserve">DATE: </w:t>
      </w:r>
      <w:r w:rsidR="0023030C">
        <w:rPr>
          <w:rFonts w:ascii="Times New Roman" w:hAnsi="Times New Roman" w:cs="Times New Roman"/>
          <w:color w:val="2D2E29"/>
          <w:sz w:val="23"/>
          <w:szCs w:val="23"/>
        </w:rPr>
        <w:t>August 21, 2018</w:t>
      </w:r>
    </w:p>
    <w:p w:rsidR="00FE55BC" w:rsidRDefault="00FE55BC" w:rsidP="00FE55BC">
      <w:pPr>
        <w:autoSpaceDE w:val="0"/>
        <w:autoSpaceDN w:val="0"/>
        <w:adjustRightInd w:val="0"/>
        <w:rPr>
          <w:rFonts w:ascii="Times New Roman" w:hAnsi="Times New Roman" w:cs="Times New Roman"/>
          <w:color w:val="2D2E29"/>
          <w:sz w:val="23"/>
          <w:szCs w:val="23"/>
        </w:rPr>
      </w:pPr>
    </w:p>
    <w:p w:rsidR="00FE55BC" w:rsidRDefault="00FE55BC" w:rsidP="00FE55BC">
      <w:pPr>
        <w:autoSpaceDE w:val="0"/>
        <w:autoSpaceDN w:val="0"/>
        <w:adjustRightInd w:val="0"/>
        <w:rPr>
          <w:rFonts w:ascii="Times New Roman" w:hAnsi="Times New Roman" w:cs="Times New Roman"/>
          <w:color w:val="2D2E29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2D2E29"/>
          <w:sz w:val="23"/>
          <w:szCs w:val="23"/>
        </w:rPr>
        <w:t xml:space="preserve">RE: </w:t>
      </w:r>
      <w:r>
        <w:rPr>
          <w:rFonts w:ascii="Times New Roman" w:hAnsi="Times New Roman" w:cs="Times New Roman"/>
          <w:color w:val="2D2E29"/>
          <w:sz w:val="23"/>
          <w:szCs w:val="23"/>
        </w:rPr>
        <w:t>Code and Standard Documentation</w:t>
      </w:r>
    </w:p>
    <w:p w:rsidR="00FE55BC" w:rsidRDefault="00FE55BC" w:rsidP="00FE55BC">
      <w:pPr>
        <w:autoSpaceDE w:val="0"/>
        <w:autoSpaceDN w:val="0"/>
        <w:adjustRightInd w:val="0"/>
        <w:rPr>
          <w:rFonts w:ascii="Times New Roman" w:hAnsi="Times New Roman" w:cs="Times New Roman"/>
          <w:color w:val="2D2E29"/>
          <w:sz w:val="23"/>
          <w:szCs w:val="23"/>
        </w:rPr>
      </w:pPr>
    </w:p>
    <w:p w:rsidR="00FE55BC" w:rsidRDefault="00FE55BC" w:rsidP="00DB219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2D2E29"/>
          <w:sz w:val="23"/>
          <w:szCs w:val="23"/>
        </w:rPr>
      </w:pPr>
      <w:commentRangeStart w:id="0"/>
      <w:r>
        <w:rPr>
          <w:rFonts w:ascii="Times New Roman" w:hAnsi="Times New Roman" w:cs="Times New Roman"/>
          <w:color w:val="2D2E29"/>
          <w:sz w:val="23"/>
          <w:szCs w:val="23"/>
        </w:rPr>
        <w:t xml:space="preserve">This correspondence </w:t>
      </w:r>
      <w:r w:rsidRPr="00775F8F">
        <w:rPr>
          <w:rFonts w:ascii="Times New Roman" w:hAnsi="Times New Roman" w:cs="Times New Roman"/>
          <w:color w:val="2D2E29"/>
          <w:sz w:val="23"/>
          <w:szCs w:val="23"/>
        </w:rPr>
        <w:t xml:space="preserve">is in response to the questions raised regarding upgrades implemented during reconstruction of drainage facilities as a part of </w:t>
      </w:r>
      <w:r w:rsidR="008F1297" w:rsidRPr="00775F8F">
        <w:rPr>
          <w:rFonts w:ascii="Times New Roman" w:hAnsi="Times New Roman" w:cs="Times New Roman"/>
          <w:color w:val="2D2E29"/>
          <w:sz w:val="23"/>
          <w:szCs w:val="23"/>
        </w:rPr>
        <w:t>SCDOT’s</w:t>
      </w:r>
      <w:r w:rsidRPr="00775F8F">
        <w:rPr>
          <w:rFonts w:ascii="Times New Roman" w:hAnsi="Times New Roman" w:cs="Times New Roman"/>
          <w:color w:val="2D2E29"/>
          <w:sz w:val="23"/>
          <w:szCs w:val="23"/>
        </w:rPr>
        <w:t xml:space="preserve"> Hurricane </w:t>
      </w:r>
      <w:r w:rsidR="00D43B8E" w:rsidRPr="00775F8F">
        <w:rPr>
          <w:rFonts w:ascii="Times New Roman" w:hAnsi="Times New Roman" w:cs="Times New Roman"/>
          <w:color w:val="2D2E29"/>
          <w:sz w:val="23"/>
          <w:szCs w:val="23"/>
        </w:rPr>
        <w:t xml:space="preserve">Joaquin </w:t>
      </w:r>
      <w:r w:rsidRPr="00775F8F">
        <w:rPr>
          <w:rFonts w:ascii="Times New Roman" w:hAnsi="Times New Roman" w:cs="Times New Roman"/>
          <w:color w:val="2D2E29"/>
          <w:sz w:val="23"/>
          <w:szCs w:val="23"/>
        </w:rPr>
        <w:t>recovery.</w:t>
      </w:r>
      <w:r>
        <w:rPr>
          <w:rFonts w:ascii="Times New Roman" w:hAnsi="Times New Roman" w:cs="Times New Roman"/>
          <w:color w:val="2D2E29"/>
          <w:sz w:val="23"/>
          <w:szCs w:val="23"/>
        </w:rPr>
        <w:t xml:space="preserve"> </w:t>
      </w:r>
      <w:r w:rsidR="00305F6B">
        <w:rPr>
          <w:rFonts w:ascii="Times New Roman" w:hAnsi="Times New Roman" w:cs="Times New Roman"/>
          <w:color w:val="2D2E29"/>
          <w:sz w:val="23"/>
          <w:szCs w:val="23"/>
        </w:rPr>
        <w:t xml:space="preserve">In </w:t>
      </w:r>
      <w:r>
        <w:rPr>
          <w:rFonts w:ascii="Times New Roman" w:hAnsi="Times New Roman" w:cs="Times New Roman"/>
          <w:color w:val="2D2E29"/>
          <w:sz w:val="23"/>
          <w:szCs w:val="23"/>
        </w:rPr>
        <w:t>Attach</w:t>
      </w:r>
      <w:r w:rsidR="00305F6B">
        <w:rPr>
          <w:rFonts w:ascii="Times New Roman" w:hAnsi="Times New Roman" w:cs="Times New Roman"/>
          <w:color w:val="2D2E29"/>
          <w:sz w:val="23"/>
          <w:szCs w:val="23"/>
        </w:rPr>
        <w:t xml:space="preserve">ment A, Design References, </w:t>
      </w:r>
      <w:r>
        <w:rPr>
          <w:rFonts w:ascii="Times New Roman" w:hAnsi="Times New Roman" w:cs="Times New Roman"/>
          <w:color w:val="2D2E29"/>
          <w:sz w:val="23"/>
          <w:szCs w:val="23"/>
        </w:rPr>
        <w:t xml:space="preserve">you will find a complete listing of design references that must be considered during the design of a </w:t>
      </w:r>
      <w:r w:rsidR="00305F6B">
        <w:rPr>
          <w:rFonts w:ascii="Times New Roman" w:hAnsi="Times New Roman" w:cs="Times New Roman"/>
          <w:color w:val="2D2E29"/>
          <w:sz w:val="23"/>
          <w:szCs w:val="23"/>
        </w:rPr>
        <w:t xml:space="preserve">SCDOT bridge replacement </w:t>
      </w:r>
      <w:r>
        <w:rPr>
          <w:rFonts w:ascii="Times New Roman" w:hAnsi="Times New Roman" w:cs="Times New Roman"/>
          <w:color w:val="2D2E29"/>
          <w:sz w:val="23"/>
          <w:szCs w:val="23"/>
        </w:rPr>
        <w:t xml:space="preserve">project. </w:t>
      </w:r>
      <w:r w:rsidR="008F1297">
        <w:rPr>
          <w:rFonts w:ascii="Times New Roman" w:hAnsi="Times New Roman" w:cs="Times New Roman"/>
          <w:color w:val="2D2E29"/>
          <w:sz w:val="23"/>
          <w:szCs w:val="23"/>
        </w:rPr>
        <w:t>Since SCDOT facilities which were reconstructed are open for public use, the</w:t>
      </w:r>
      <w:r>
        <w:rPr>
          <w:rFonts w:ascii="Times New Roman" w:hAnsi="Times New Roman" w:cs="Times New Roman"/>
          <w:color w:val="2D2E29"/>
          <w:sz w:val="23"/>
          <w:szCs w:val="23"/>
        </w:rPr>
        <w:t xml:space="preserve"> project design </w:t>
      </w:r>
      <w:r w:rsidR="008F1297">
        <w:rPr>
          <w:rFonts w:ascii="Times New Roman" w:hAnsi="Times New Roman" w:cs="Times New Roman"/>
          <w:color w:val="2D2E29"/>
          <w:sz w:val="23"/>
          <w:szCs w:val="23"/>
        </w:rPr>
        <w:t xml:space="preserve">must </w:t>
      </w:r>
      <w:r w:rsidR="00305F6B">
        <w:rPr>
          <w:rFonts w:ascii="Times New Roman" w:hAnsi="Times New Roman" w:cs="Times New Roman"/>
          <w:color w:val="2D2E29"/>
          <w:sz w:val="23"/>
          <w:szCs w:val="23"/>
        </w:rPr>
        <w:t xml:space="preserve">be </w:t>
      </w:r>
      <w:r>
        <w:rPr>
          <w:rFonts w:ascii="Times New Roman" w:hAnsi="Times New Roman" w:cs="Times New Roman"/>
          <w:color w:val="2D2E29"/>
          <w:sz w:val="23"/>
          <w:szCs w:val="23"/>
        </w:rPr>
        <w:t>performed by a licensed, professional engineer. This ensures that the designer has adequate knowledge and experience to understand and apply the design requirements as intended</w:t>
      </w:r>
      <w:r w:rsidR="008F1297">
        <w:rPr>
          <w:rFonts w:ascii="Times New Roman" w:hAnsi="Times New Roman" w:cs="Times New Roman"/>
          <w:color w:val="2D2E29"/>
          <w:sz w:val="23"/>
          <w:szCs w:val="23"/>
        </w:rPr>
        <w:t xml:space="preserve"> to protect the public</w:t>
      </w:r>
      <w:r>
        <w:rPr>
          <w:rFonts w:ascii="Times New Roman" w:hAnsi="Times New Roman" w:cs="Times New Roman"/>
          <w:color w:val="2D2E29"/>
          <w:sz w:val="23"/>
          <w:szCs w:val="23"/>
        </w:rPr>
        <w:t>.</w:t>
      </w:r>
      <w:commentRangeEnd w:id="0"/>
      <w:r w:rsidR="0051466B">
        <w:rPr>
          <w:rStyle w:val="CommentReference"/>
        </w:rPr>
        <w:commentReference w:id="0"/>
      </w:r>
    </w:p>
    <w:p w:rsidR="008F1297" w:rsidRDefault="008F1297" w:rsidP="00DB219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2D2E29"/>
          <w:sz w:val="23"/>
          <w:szCs w:val="23"/>
        </w:rPr>
      </w:pPr>
    </w:p>
    <w:p w:rsidR="008F1297" w:rsidRDefault="008F1297" w:rsidP="00DB219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2E2E2E"/>
          <w:sz w:val="23"/>
          <w:szCs w:val="23"/>
        </w:rPr>
      </w:pPr>
      <w:r>
        <w:rPr>
          <w:rFonts w:ascii="Times New Roman" w:hAnsi="Times New Roman" w:cs="Times New Roman"/>
          <w:color w:val="2E2E2E"/>
          <w:sz w:val="23"/>
          <w:szCs w:val="23"/>
        </w:rPr>
        <w:t>All of the design requirements identified in this document meet the five FEMA criteria for eligibility. They all:</w:t>
      </w:r>
    </w:p>
    <w:p w:rsidR="008F1297" w:rsidRPr="00793333" w:rsidRDefault="008F1297" w:rsidP="00DB2193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2D2E29"/>
          <w:sz w:val="23"/>
          <w:szCs w:val="23"/>
        </w:rPr>
      </w:pPr>
      <w:r w:rsidRPr="00793333">
        <w:rPr>
          <w:rFonts w:ascii="Times New Roman" w:hAnsi="Times New Roman" w:cs="Times New Roman"/>
          <w:color w:val="2D2E29"/>
          <w:sz w:val="23"/>
          <w:szCs w:val="23"/>
        </w:rPr>
        <w:t>Apply to the type of restoration required;</w:t>
      </w:r>
    </w:p>
    <w:p w:rsidR="008F1297" w:rsidRPr="00793333" w:rsidRDefault="008F1297" w:rsidP="00DB2193">
      <w:pPr>
        <w:pStyle w:val="ListParagraph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2D2E29"/>
          <w:sz w:val="23"/>
          <w:szCs w:val="23"/>
        </w:rPr>
      </w:pPr>
      <w:r>
        <w:rPr>
          <w:rFonts w:ascii="Times New Roman" w:hAnsi="Times New Roman" w:cs="Times New Roman"/>
          <w:color w:val="2D2E29"/>
          <w:sz w:val="23"/>
          <w:szCs w:val="23"/>
        </w:rPr>
        <w:t>Restoration of the facilities damaged during the event included replacement of a bridge carrying highway vehicles</w:t>
      </w:r>
      <w:r w:rsidR="00932233">
        <w:rPr>
          <w:rFonts w:ascii="Times New Roman" w:hAnsi="Times New Roman" w:cs="Times New Roman"/>
          <w:color w:val="2D2E29"/>
          <w:sz w:val="23"/>
          <w:szCs w:val="23"/>
        </w:rPr>
        <w:t xml:space="preserve"> with associated approach embankment and roadway work</w:t>
      </w:r>
      <w:r>
        <w:rPr>
          <w:rFonts w:ascii="Times New Roman" w:hAnsi="Times New Roman" w:cs="Times New Roman"/>
          <w:color w:val="2D2E29"/>
          <w:sz w:val="23"/>
          <w:szCs w:val="23"/>
        </w:rPr>
        <w:t>.</w:t>
      </w:r>
      <w:r w:rsidR="00CE512D">
        <w:rPr>
          <w:rFonts w:ascii="Times New Roman" w:hAnsi="Times New Roman" w:cs="Times New Roman"/>
          <w:color w:val="2D2E29"/>
          <w:sz w:val="23"/>
          <w:szCs w:val="23"/>
        </w:rPr>
        <w:t xml:space="preserve"> Due to the magnitude of damage</w:t>
      </w:r>
      <w:r w:rsidR="00413D88">
        <w:rPr>
          <w:rFonts w:ascii="Times New Roman" w:hAnsi="Times New Roman" w:cs="Times New Roman"/>
          <w:color w:val="2D2E29"/>
          <w:sz w:val="23"/>
          <w:szCs w:val="23"/>
        </w:rPr>
        <w:t>,</w:t>
      </w:r>
      <w:r w:rsidR="00CE512D">
        <w:rPr>
          <w:rFonts w:ascii="Times New Roman" w:hAnsi="Times New Roman" w:cs="Times New Roman"/>
          <w:color w:val="2D2E29"/>
          <w:sz w:val="23"/>
          <w:szCs w:val="23"/>
        </w:rPr>
        <w:t xml:space="preserve"> repairs were not practical</w:t>
      </w:r>
      <w:r w:rsidR="00413D88">
        <w:rPr>
          <w:rFonts w:ascii="Times New Roman" w:hAnsi="Times New Roman" w:cs="Times New Roman"/>
          <w:color w:val="2D2E29"/>
          <w:sz w:val="23"/>
          <w:szCs w:val="23"/>
        </w:rPr>
        <w:t xml:space="preserve"> and replacement of the facilities was required.  The replacement facilities will be designed and constructed to meet current adopted design and construction criteria.</w:t>
      </w:r>
    </w:p>
    <w:p w:rsidR="008F1297" w:rsidRPr="008F1297" w:rsidRDefault="008F1297" w:rsidP="00DB2193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2D2E29"/>
          <w:sz w:val="23"/>
          <w:szCs w:val="23"/>
        </w:rPr>
      </w:pPr>
      <w:r w:rsidRPr="008F1297">
        <w:rPr>
          <w:rFonts w:ascii="Times New Roman" w:hAnsi="Times New Roman" w:cs="Times New Roman"/>
          <w:color w:val="2D2E29"/>
          <w:sz w:val="23"/>
          <w:szCs w:val="23"/>
        </w:rPr>
        <w:t>Appropriate for the pre-disaster facility use;</w:t>
      </w:r>
    </w:p>
    <w:p w:rsidR="008F1297" w:rsidRPr="00932233" w:rsidRDefault="00687F4A" w:rsidP="00DB2193">
      <w:pPr>
        <w:pStyle w:val="ListParagraph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2D2E29"/>
          <w:sz w:val="23"/>
          <w:szCs w:val="23"/>
        </w:rPr>
      </w:pPr>
      <w:r>
        <w:rPr>
          <w:rFonts w:ascii="Times New Roman" w:hAnsi="Times New Roman" w:cs="Times New Roman"/>
          <w:color w:val="2D2E29"/>
          <w:sz w:val="23"/>
          <w:szCs w:val="23"/>
        </w:rPr>
        <w:t xml:space="preserve">Restoration will allow the facility to serve the same function as pre-disaster original design. </w:t>
      </w:r>
      <w:r w:rsidR="008F1297" w:rsidRPr="00932233">
        <w:rPr>
          <w:rFonts w:ascii="Times New Roman" w:hAnsi="Times New Roman" w:cs="Times New Roman"/>
          <w:color w:val="2D2E29"/>
          <w:sz w:val="23"/>
          <w:szCs w:val="23"/>
        </w:rPr>
        <w:t xml:space="preserve">Design criteria for SCDOT highway and bridge projects are based on the functional classification of the </w:t>
      </w:r>
      <w:r w:rsidR="00305F6B">
        <w:rPr>
          <w:rFonts w:ascii="Times New Roman" w:hAnsi="Times New Roman" w:cs="Times New Roman"/>
          <w:color w:val="2D2E29"/>
          <w:sz w:val="23"/>
          <w:szCs w:val="23"/>
        </w:rPr>
        <w:t>high</w:t>
      </w:r>
      <w:r w:rsidR="008F1297" w:rsidRPr="00932233">
        <w:rPr>
          <w:rFonts w:ascii="Times New Roman" w:hAnsi="Times New Roman" w:cs="Times New Roman"/>
          <w:color w:val="2D2E29"/>
          <w:sz w:val="23"/>
          <w:szCs w:val="23"/>
        </w:rPr>
        <w:t xml:space="preserve">way.  </w:t>
      </w:r>
      <w:r w:rsidR="00932233" w:rsidRPr="00932233">
        <w:rPr>
          <w:rFonts w:ascii="Times New Roman" w:hAnsi="Times New Roman" w:cs="Times New Roman"/>
          <w:color w:val="2D2E29"/>
          <w:sz w:val="23"/>
          <w:szCs w:val="23"/>
        </w:rPr>
        <w:t>Highways are grouped by the character of service they provide</w:t>
      </w:r>
      <w:r w:rsidR="00932233">
        <w:rPr>
          <w:rFonts w:ascii="Times New Roman" w:hAnsi="Times New Roman" w:cs="Times New Roman"/>
          <w:color w:val="2D2E29"/>
          <w:sz w:val="23"/>
          <w:szCs w:val="23"/>
        </w:rPr>
        <w:t xml:space="preserve">. </w:t>
      </w:r>
      <w:r w:rsidR="00932233" w:rsidRPr="00932233">
        <w:rPr>
          <w:rFonts w:ascii="Times New Roman" w:hAnsi="Times New Roman" w:cs="Times New Roman"/>
          <w:color w:val="2D2E29"/>
          <w:sz w:val="23"/>
          <w:szCs w:val="23"/>
        </w:rPr>
        <w:t xml:space="preserve"> Once the function of the highway facility is defined, the designer select</w:t>
      </w:r>
      <w:r w:rsidR="004E2540">
        <w:rPr>
          <w:rFonts w:ascii="Times New Roman" w:hAnsi="Times New Roman" w:cs="Times New Roman"/>
          <w:color w:val="2D2E29"/>
          <w:sz w:val="23"/>
          <w:szCs w:val="23"/>
        </w:rPr>
        <w:t>s</w:t>
      </w:r>
      <w:r w:rsidR="00932233" w:rsidRPr="00932233">
        <w:rPr>
          <w:rFonts w:ascii="Times New Roman" w:hAnsi="Times New Roman" w:cs="Times New Roman"/>
          <w:color w:val="2D2E29"/>
          <w:sz w:val="23"/>
          <w:szCs w:val="23"/>
        </w:rPr>
        <w:t xml:space="preserve"> an appropriate design speed, roadway width,</w:t>
      </w:r>
      <w:r w:rsidR="00932233">
        <w:rPr>
          <w:rFonts w:ascii="Times New Roman" w:hAnsi="Times New Roman" w:cs="Times New Roman"/>
          <w:color w:val="2D2E29"/>
          <w:sz w:val="23"/>
          <w:szCs w:val="23"/>
        </w:rPr>
        <w:t xml:space="preserve"> </w:t>
      </w:r>
      <w:r w:rsidR="00932233" w:rsidRPr="00932233">
        <w:rPr>
          <w:rFonts w:ascii="Times New Roman" w:hAnsi="Times New Roman" w:cs="Times New Roman"/>
          <w:color w:val="2D2E29"/>
          <w:sz w:val="23"/>
          <w:szCs w:val="23"/>
        </w:rPr>
        <w:t xml:space="preserve">roadside safety elements, </w:t>
      </w:r>
      <w:r w:rsidR="004E2540">
        <w:rPr>
          <w:rFonts w:ascii="Times New Roman" w:hAnsi="Times New Roman" w:cs="Times New Roman"/>
          <w:color w:val="2D2E29"/>
          <w:sz w:val="23"/>
          <w:szCs w:val="23"/>
        </w:rPr>
        <w:t>bridge type</w:t>
      </w:r>
      <w:r w:rsidR="00932233" w:rsidRPr="00932233">
        <w:rPr>
          <w:rFonts w:ascii="Times New Roman" w:hAnsi="Times New Roman" w:cs="Times New Roman"/>
          <w:color w:val="2D2E29"/>
          <w:sz w:val="23"/>
          <w:szCs w:val="23"/>
        </w:rPr>
        <w:t xml:space="preserve"> and other design values. </w:t>
      </w:r>
    </w:p>
    <w:p w:rsidR="008F1297" w:rsidRPr="00932233" w:rsidRDefault="008F1297" w:rsidP="00DB2193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2D2E29"/>
          <w:sz w:val="23"/>
          <w:szCs w:val="23"/>
        </w:rPr>
      </w:pPr>
      <w:r w:rsidRPr="00932233">
        <w:rPr>
          <w:rFonts w:ascii="Times New Roman" w:hAnsi="Times New Roman" w:cs="Times New Roman"/>
          <w:color w:val="2D2E29"/>
          <w:sz w:val="23"/>
          <w:szCs w:val="23"/>
        </w:rPr>
        <w:t>Reasonable, in-writing, and were formally adopted by SCDOT prior to</w:t>
      </w:r>
      <w:r w:rsidR="00932233">
        <w:rPr>
          <w:rFonts w:ascii="Times New Roman" w:hAnsi="Times New Roman" w:cs="Times New Roman"/>
          <w:color w:val="2D2E29"/>
          <w:sz w:val="23"/>
          <w:szCs w:val="23"/>
        </w:rPr>
        <w:t xml:space="preserve"> </w:t>
      </w:r>
      <w:r w:rsidRPr="00932233">
        <w:rPr>
          <w:rFonts w:ascii="Times New Roman" w:hAnsi="Times New Roman" w:cs="Times New Roman"/>
          <w:color w:val="2D2E29"/>
          <w:sz w:val="23"/>
          <w:szCs w:val="23"/>
        </w:rPr>
        <w:t>the disaster;</w:t>
      </w:r>
    </w:p>
    <w:p w:rsidR="00932233" w:rsidRPr="00932233" w:rsidRDefault="00932233" w:rsidP="00DB2193">
      <w:pPr>
        <w:pStyle w:val="ListParagraph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2D2E29"/>
          <w:sz w:val="23"/>
          <w:szCs w:val="23"/>
        </w:rPr>
      </w:pPr>
      <w:r>
        <w:rPr>
          <w:rFonts w:ascii="Times New Roman" w:hAnsi="Times New Roman" w:cs="Times New Roman"/>
          <w:color w:val="2D2E29"/>
          <w:sz w:val="23"/>
          <w:szCs w:val="23"/>
        </w:rPr>
        <w:t xml:space="preserve">The design criteria used were all established in conjunction with </w:t>
      </w:r>
      <w:r w:rsidR="004E2540">
        <w:rPr>
          <w:rFonts w:ascii="Times New Roman" w:hAnsi="Times New Roman" w:cs="Times New Roman"/>
          <w:color w:val="2D2E29"/>
          <w:sz w:val="23"/>
          <w:szCs w:val="23"/>
        </w:rPr>
        <w:t>Federal Highway Administration</w:t>
      </w:r>
      <w:r>
        <w:rPr>
          <w:rFonts w:ascii="Times New Roman" w:hAnsi="Times New Roman" w:cs="Times New Roman"/>
          <w:color w:val="2D2E29"/>
          <w:sz w:val="23"/>
          <w:szCs w:val="23"/>
        </w:rPr>
        <w:t xml:space="preserve"> review and </w:t>
      </w:r>
      <w:commentRangeStart w:id="1"/>
      <w:r>
        <w:rPr>
          <w:rFonts w:ascii="Times New Roman" w:hAnsi="Times New Roman" w:cs="Times New Roman"/>
          <w:color w:val="2D2E29"/>
          <w:sz w:val="23"/>
          <w:szCs w:val="23"/>
        </w:rPr>
        <w:t xml:space="preserve">formally </w:t>
      </w:r>
      <w:r w:rsidR="00687F4A">
        <w:rPr>
          <w:rFonts w:ascii="Times New Roman" w:hAnsi="Times New Roman" w:cs="Times New Roman"/>
          <w:color w:val="2D2E29"/>
          <w:sz w:val="23"/>
          <w:szCs w:val="23"/>
        </w:rPr>
        <w:t xml:space="preserve">approved, published and </w:t>
      </w:r>
      <w:r>
        <w:rPr>
          <w:rFonts w:ascii="Times New Roman" w:hAnsi="Times New Roman" w:cs="Times New Roman"/>
          <w:color w:val="2D2E29"/>
          <w:sz w:val="23"/>
          <w:szCs w:val="23"/>
        </w:rPr>
        <w:t xml:space="preserve">adopted </w:t>
      </w:r>
      <w:commentRangeEnd w:id="1"/>
      <w:r w:rsidR="0051466B">
        <w:rPr>
          <w:rStyle w:val="CommentReference"/>
        </w:rPr>
        <w:commentReference w:id="1"/>
      </w:r>
      <w:r>
        <w:rPr>
          <w:rFonts w:ascii="Times New Roman" w:hAnsi="Times New Roman" w:cs="Times New Roman"/>
          <w:color w:val="2D2E29"/>
          <w:sz w:val="23"/>
          <w:szCs w:val="23"/>
        </w:rPr>
        <w:t xml:space="preserve">for use </w:t>
      </w:r>
      <w:r w:rsidR="00687F4A">
        <w:rPr>
          <w:rFonts w:ascii="Times New Roman" w:hAnsi="Times New Roman" w:cs="Times New Roman"/>
          <w:color w:val="2D2E29"/>
          <w:sz w:val="23"/>
          <w:szCs w:val="23"/>
        </w:rPr>
        <w:t xml:space="preserve">by SCDOT </w:t>
      </w:r>
      <w:r>
        <w:rPr>
          <w:rFonts w:ascii="Times New Roman" w:hAnsi="Times New Roman" w:cs="Times New Roman"/>
          <w:color w:val="2D2E29"/>
          <w:sz w:val="23"/>
          <w:szCs w:val="23"/>
        </w:rPr>
        <w:t>prior to the disaster.</w:t>
      </w:r>
    </w:p>
    <w:p w:rsidR="008F1297" w:rsidRPr="00932233" w:rsidRDefault="008F1297" w:rsidP="00DB2193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2D2E29"/>
          <w:sz w:val="23"/>
          <w:szCs w:val="23"/>
        </w:rPr>
      </w:pPr>
      <w:r w:rsidRPr="00932233">
        <w:rPr>
          <w:rFonts w:ascii="Times New Roman" w:hAnsi="Times New Roman" w:cs="Times New Roman"/>
          <w:color w:val="2D2E29"/>
          <w:sz w:val="23"/>
          <w:szCs w:val="23"/>
        </w:rPr>
        <w:t>Apply uniformly;</w:t>
      </w:r>
    </w:p>
    <w:p w:rsidR="00932233" w:rsidRPr="00932233" w:rsidRDefault="00932233" w:rsidP="00DB2193">
      <w:pPr>
        <w:pStyle w:val="ListParagraph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2D2E29"/>
          <w:sz w:val="23"/>
          <w:szCs w:val="23"/>
        </w:rPr>
      </w:pPr>
      <w:r>
        <w:rPr>
          <w:rFonts w:ascii="Times New Roman" w:hAnsi="Times New Roman" w:cs="Times New Roman"/>
          <w:color w:val="2D2E29"/>
          <w:sz w:val="23"/>
          <w:szCs w:val="23"/>
        </w:rPr>
        <w:t>Established design criteria is uniformly applied to all SCDOT project</w:t>
      </w:r>
      <w:r w:rsidR="00305F6B">
        <w:rPr>
          <w:rFonts w:ascii="Times New Roman" w:hAnsi="Times New Roman" w:cs="Times New Roman"/>
          <w:color w:val="2D2E29"/>
          <w:sz w:val="23"/>
          <w:szCs w:val="23"/>
        </w:rPr>
        <w:t>s</w:t>
      </w:r>
      <w:r>
        <w:rPr>
          <w:rFonts w:ascii="Times New Roman" w:hAnsi="Times New Roman" w:cs="Times New Roman"/>
          <w:color w:val="2D2E29"/>
          <w:sz w:val="23"/>
          <w:szCs w:val="23"/>
        </w:rPr>
        <w:t xml:space="preserve"> based on functional classification as noted above.</w:t>
      </w:r>
      <w:r w:rsidR="00203753">
        <w:rPr>
          <w:rFonts w:ascii="Times New Roman" w:hAnsi="Times New Roman" w:cs="Times New Roman"/>
          <w:color w:val="2D2E29"/>
          <w:sz w:val="23"/>
          <w:szCs w:val="23"/>
        </w:rPr>
        <w:t xml:space="preserve">  Uniform application is routinely provided thr</w:t>
      </w:r>
      <w:r w:rsidR="008A7D95">
        <w:rPr>
          <w:rFonts w:ascii="Times New Roman" w:hAnsi="Times New Roman" w:cs="Times New Roman"/>
          <w:color w:val="2D2E29"/>
          <w:sz w:val="23"/>
          <w:szCs w:val="23"/>
        </w:rPr>
        <w:t>o</w:t>
      </w:r>
      <w:r w:rsidR="00203753">
        <w:rPr>
          <w:rFonts w:ascii="Times New Roman" w:hAnsi="Times New Roman" w:cs="Times New Roman"/>
          <w:color w:val="2D2E29"/>
          <w:sz w:val="23"/>
          <w:szCs w:val="23"/>
        </w:rPr>
        <w:t>u</w:t>
      </w:r>
      <w:r w:rsidR="008A7D95">
        <w:rPr>
          <w:rFonts w:ascii="Times New Roman" w:hAnsi="Times New Roman" w:cs="Times New Roman"/>
          <w:color w:val="2D2E29"/>
          <w:sz w:val="23"/>
          <w:szCs w:val="23"/>
        </w:rPr>
        <w:t>gh</w:t>
      </w:r>
      <w:r w:rsidR="00203753">
        <w:rPr>
          <w:rFonts w:ascii="Times New Roman" w:hAnsi="Times New Roman" w:cs="Times New Roman"/>
          <w:color w:val="2D2E29"/>
          <w:sz w:val="23"/>
          <w:szCs w:val="23"/>
        </w:rPr>
        <w:t xml:space="preserve"> SCDOT review of design plans and through inspection during construction. SCDOT criteria </w:t>
      </w:r>
      <w:r w:rsidR="008A7D95">
        <w:rPr>
          <w:rFonts w:ascii="Times New Roman" w:hAnsi="Times New Roman" w:cs="Times New Roman"/>
          <w:color w:val="2D2E29"/>
          <w:sz w:val="23"/>
          <w:szCs w:val="23"/>
        </w:rPr>
        <w:t>are</w:t>
      </w:r>
      <w:r w:rsidR="00203753">
        <w:rPr>
          <w:rFonts w:ascii="Times New Roman" w:hAnsi="Times New Roman" w:cs="Times New Roman"/>
          <w:color w:val="2D2E29"/>
          <w:sz w:val="23"/>
          <w:szCs w:val="23"/>
        </w:rPr>
        <w:t xml:space="preserve"> not subject to discretionary enforcement by public official</w:t>
      </w:r>
      <w:r w:rsidR="008A7D95">
        <w:rPr>
          <w:rFonts w:ascii="Times New Roman" w:hAnsi="Times New Roman" w:cs="Times New Roman"/>
          <w:color w:val="2D2E29"/>
          <w:sz w:val="23"/>
          <w:szCs w:val="23"/>
        </w:rPr>
        <w:t>s</w:t>
      </w:r>
      <w:r w:rsidR="00203753">
        <w:rPr>
          <w:rFonts w:ascii="Times New Roman" w:hAnsi="Times New Roman" w:cs="Times New Roman"/>
          <w:color w:val="2D2E29"/>
          <w:sz w:val="23"/>
          <w:szCs w:val="23"/>
        </w:rPr>
        <w:t xml:space="preserve"> as SCDOT </w:t>
      </w:r>
      <w:r w:rsidR="008A7D95">
        <w:rPr>
          <w:rFonts w:ascii="Times New Roman" w:hAnsi="Times New Roman" w:cs="Times New Roman"/>
          <w:color w:val="2D2E29"/>
          <w:sz w:val="23"/>
          <w:szCs w:val="23"/>
        </w:rPr>
        <w:t>has the following duties and powers provided</w:t>
      </w:r>
      <w:r w:rsidR="00203753">
        <w:rPr>
          <w:rFonts w:ascii="Times New Roman" w:hAnsi="Times New Roman" w:cs="Times New Roman"/>
          <w:color w:val="2D2E29"/>
          <w:sz w:val="23"/>
          <w:szCs w:val="23"/>
        </w:rPr>
        <w:t xml:space="preserve"> by Title 57</w:t>
      </w:r>
      <w:r w:rsidR="00545895">
        <w:rPr>
          <w:rFonts w:ascii="Times New Roman" w:hAnsi="Times New Roman" w:cs="Times New Roman"/>
          <w:color w:val="2D2E29"/>
          <w:sz w:val="23"/>
          <w:szCs w:val="23"/>
        </w:rPr>
        <w:t>,</w:t>
      </w:r>
      <w:r w:rsidR="00203753">
        <w:rPr>
          <w:rFonts w:ascii="Times New Roman" w:hAnsi="Times New Roman" w:cs="Times New Roman"/>
          <w:color w:val="2D2E29"/>
          <w:sz w:val="23"/>
          <w:szCs w:val="23"/>
        </w:rPr>
        <w:t xml:space="preserve"> Chapter 5 </w:t>
      </w:r>
      <w:r w:rsidR="008A7D95">
        <w:rPr>
          <w:rFonts w:ascii="Times New Roman" w:hAnsi="Times New Roman" w:cs="Times New Roman"/>
          <w:color w:val="2D2E29"/>
          <w:sz w:val="23"/>
          <w:szCs w:val="23"/>
        </w:rPr>
        <w:t xml:space="preserve">SC </w:t>
      </w:r>
      <w:r w:rsidR="00203753">
        <w:rPr>
          <w:rFonts w:ascii="Times New Roman" w:hAnsi="Times New Roman" w:cs="Times New Roman"/>
          <w:color w:val="2D2E29"/>
          <w:sz w:val="23"/>
          <w:szCs w:val="23"/>
        </w:rPr>
        <w:t xml:space="preserve">Code of Laws to </w:t>
      </w:r>
      <w:r w:rsidR="008A7D95">
        <w:rPr>
          <w:rFonts w:ascii="Times New Roman" w:hAnsi="Times New Roman" w:cs="Times New Roman"/>
          <w:color w:val="2D2E29"/>
          <w:sz w:val="23"/>
          <w:szCs w:val="23"/>
        </w:rPr>
        <w:t>“</w:t>
      </w:r>
      <w:proofErr w:type="gramStart"/>
      <w:r w:rsidR="008A7D95">
        <w:rPr>
          <w:rFonts w:ascii="Times New Roman" w:hAnsi="Times New Roman" w:cs="Times New Roman"/>
          <w:color w:val="2D2E29"/>
          <w:sz w:val="23"/>
          <w:szCs w:val="23"/>
        </w:rPr>
        <w:t>l</w:t>
      </w:r>
      <w:r w:rsidR="008A7D95" w:rsidRPr="008A7D95">
        <w:rPr>
          <w:rFonts w:ascii="Times New Roman" w:hAnsi="Times New Roman" w:cs="Times New Roman"/>
          <w:color w:val="2D2E29"/>
          <w:sz w:val="23"/>
          <w:szCs w:val="23"/>
        </w:rPr>
        <w:t>ay</w:t>
      </w:r>
      <w:proofErr w:type="gramEnd"/>
      <w:r w:rsidR="008A7D95" w:rsidRPr="008A7D95">
        <w:rPr>
          <w:rFonts w:ascii="Times New Roman" w:hAnsi="Times New Roman" w:cs="Times New Roman"/>
          <w:color w:val="2D2E29"/>
          <w:sz w:val="23"/>
          <w:szCs w:val="23"/>
        </w:rPr>
        <w:t xml:space="preserve"> out, build, and maintain public highways and bridges, </w:t>
      </w:r>
      <w:r w:rsidR="008A7D95" w:rsidRPr="00545895">
        <w:rPr>
          <w:rFonts w:ascii="Times New Roman" w:hAnsi="Times New Roman" w:cs="Times New Roman"/>
          <w:color w:val="2D2E29"/>
          <w:sz w:val="23"/>
          <w:szCs w:val="23"/>
          <w:u w:val="single"/>
        </w:rPr>
        <w:t>including the exclusive authority to establish design criteria</w:t>
      </w:r>
      <w:r w:rsidR="008A7D95" w:rsidRPr="008A7D95">
        <w:rPr>
          <w:rFonts w:ascii="Times New Roman" w:hAnsi="Times New Roman" w:cs="Times New Roman"/>
          <w:color w:val="2D2E29"/>
          <w:sz w:val="23"/>
          <w:szCs w:val="23"/>
        </w:rPr>
        <w:t xml:space="preserve">, construction specifications, and standards required to construct and maintain </w:t>
      </w:r>
      <w:r w:rsidR="008A7D95" w:rsidRPr="008A7D95">
        <w:rPr>
          <w:rFonts w:ascii="Times New Roman" w:hAnsi="Times New Roman" w:cs="Times New Roman"/>
          <w:color w:val="2D2E29"/>
          <w:sz w:val="23"/>
          <w:szCs w:val="23"/>
        </w:rPr>
        <w:lastRenderedPageBreak/>
        <w:t>highways and bridges</w:t>
      </w:r>
      <w:r w:rsidR="00203753">
        <w:rPr>
          <w:rFonts w:ascii="Times New Roman" w:hAnsi="Times New Roman" w:cs="Times New Roman"/>
          <w:color w:val="2D2E29"/>
          <w:sz w:val="23"/>
          <w:szCs w:val="23"/>
        </w:rPr>
        <w:t>.</w:t>
      </w:r>
      <w:r w:rsidR="008A7D95">
        <w:rPr>
          <w:rFonts w:ascii="Times New Roman" w:hAnsi="Times New Roman" w:cs="Times New Roman"/>
          <w:color w:val="2D2E29"/>
          <w:sz w:val="23"/>
          <w:szCs w:val="23"/>
        </w:rPr>
        <w:t xml:space="preserve">” Design </w:t>
      </w:r>
      <w:r w:rsidR="00545895">
        <w:rPr>
          <w:rFonts w:ascii="Times New Roman" w:hAnsi="Times New Roman" w:cs="Times New Roman"/>
          <w:color w:val="2D2E29"/>
          <w:sz w:val="23"/>
          <w:szCs w:val="23"/>
        </w:rPr>
        <w:t>c</w:t>
      </w:r>
      <w:r w:rsidR="008A7D95">
        <w:rPr>
          <w:rFonts w:ascii="Times New Roman" w:hAnsi="Times New Roman" w:cs="Times New Roman"/>
          <w:color w:val="2D2E29"/>
          <w:sz w:val="23"/>
          <w:szCs w:val="23"/>
        </w:rPr>
        <w:t>riteria are not selectively applied as they are applied regardless of the cause for restoration, the source of funding and the availability of funding.</w:t>
      </w:r>
    </w:p>
    <w:p w:rsidR="008F1297" w:rsidRPr="00932233" w:rsidRDefault="008F1297" w:rsidP="00DB2193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525252"/>
          <w:sz w:val="23"/>
          <w:szCs w:val="23"/>
        </w:rPr>
      </w:pPr>
      <w:r w:rsidRPr="00932233">
        <w:rPr>
          <w:rFonts w:ascii="Times New Roman" w:hAnsi="Times New Roman" w:cs="Times New Roman"/>
          <w:color w:val="2D2E29"/>
          <w:sz w:val="23"/>
          <w:szCs w:val="23"/>
        </w:rPr>
        <w:t>Have been</w:t>
      </w:r>
      <w:r w:rsidRPr="00932233">
        <w:rPr>
          <w:rFonts w:ascii="Times New Roman" w:hAnsi="Times New Roman" w:cs="Times New Roman"/>
          <w:color w:val="2E2E2E"/>
          <w:sz w:val="23"/>
          <w:szCs w:val="23"/>
        </w:rPr>
        <w:t xml:space="preserve"> enforced since adopted</w:t>
      </w:r>
      <w:r w:rsidRPr="00932233">
        <w:rPr>
          <w:rFonts w:ascii="Times New Roman" w:hAnsi="Times New Roman" w:cs="Times New Roman"/>
          <w:color w:val="525252"/>
          <w:sz w:val="23"/>
          <w:szCs w:val="23"/>
        </w:rPr>
        <w:t>.</w:t>
      </w:r>
    </w:p>
    <w:p w:rsidR="00932233" w:rsidRPr="00932233" w:rsidRDefault="004E2540" w:rsidP="00DB2193">
      <w:pPr>
        <w:pStyle w:val="ListParagraph"/>
        <w:numPr>
          <w:ilvl w:val="1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2D2E29"/>
          <w:sz w:val="23"/>
          <w:szCs w:val="23"/>
        </w:rPr>
      </w:pPr>
      <w:r>
        <w:rPr>
          <w:rFonts w:ascii="Times New Roman" w:hAnsi="Times New Roman" w:cs="Times New Roman"/>
          <w:color w:val="2D2E29"/>
          <w:sz w:val="23"/>
          <w:szCs w:val="23"/>
        </w:rPr>
        <w:t>Design criteria are</w:t>
      </w:r>
      <w:r w:rsidR="00932233">
        <w:rPr>
          <w:rFonts w:ascii="Times New Roman" w:hAnsi="Times New Roman" w:cs="Times New Roman"/>
          <w:color w:val="2D2E29"/>
          <w:sz w:val="23"/>
          <w:szCs w:val="23"/>
        </w:rPr>
        <w:t xml:space="preserve"> continually enforced on all SCDOT projects after adoption.</w:t>
      </w:r>
      <w:r w:rsidR="00413D88">
        <w:rPr>
          <w:rFonts w:ascii="Times New Roman" w:hAnsi="Times New Roman" w:cs="Times New Roman"/>
          <w:color w:val="2D2E29"/>
          <w:sz w:val="23"/>
          <w:szCs w:val="23"/>
        </w:rPr>
        <w:t xml:space="preserve">  Enforcement of the criteria is typically accomplished through review and acceptance of compliant plans and construction</w:t>
      </w:r>
      <w:r w:rsidR="00545895">
        <w:rPr>
          <w:rFonts w:ascii="Times New Roman" w:hAnsi="Times New Roman" w:cs="Times New Roman"/>
          <w:color w:val="2D2E29"/>
          <w:sz w:val="23"/>
          <w:szCs w:val="23"/>
        </w:rPr>
        <w:t xml:space="preserve"> work</w:t>
      </w:r>
      <w:r w:rsidR="00413D88">
        <w:rPr>
          <w:rFonts w:ascii="Times New Roman" w:hAnsi="Times New Roman" w:cs="Times New Roman"/>
          <w:color w:val="2D2E29"/>
          <w:sz w:val="23"/>
          <w:szCs w:val="23"/>
        </w:rPr>
        <w:t>.  Plans or construction work not compliant with criteria are not accepted or paid for by the Department.</w:t>
      </w:r>
    </w:p>
    <w:p w:rsidR="00FE55BC" w:rsidRDefault="00FE55BC" w:rsidP="00FE55BC">
      <w:pPr>
        <w:autoSpaceDE w:val="0"/>
        <w:autoSpaceDN w:val="0"/>
        <w:adjustRightInd w:val="0"/>
        <w:rPr>
          <w:rFonts w:ascii="Times New Roman" w:hAnsi="Times New Roman" w:cs="Times New Roman"/>
          <w:color w:val="2D2E29"/>
          <w:sz w:val="23"/>
          <w:szCs w:val="23"/>
        </w:rPr>
      </w:pPr>
    </w:p>
    <w:p w:rsidR="00FE55BC" w:rsidRDefault="00305F6B" w:rsidP="00DB219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2D2E29"/>
          <w:sz w:val="23"/>
          <w:szCs w:val="23"/>
        </w:rPr>
      </w:pPr>
      <w:r>
        <w:rPr>
          <w:rFonts w:ascii="Times New Roman" w:hAnsi="Times New Roman" w:cs="Times New Roman"/>
          <w:color w:val="2D2E29"/>
          <w:sz w:val="23"/>
          <w:szCs w:val="23"/>
        </w:rPr>
        <w:t xml:space="preserve">Included herein are some of the </w:t>
      </w:r>
      <w:r w:rsidR="00FE55BC">
        <w:rPr>
          <w:rFonts w:ascii="Times New Roman" w:hAnsi="Times New Roman" w:cs="Times New Roman"/>
          <w:color w:val="2D2E29"/>
          <w:sz w:val="23"/>
          <w:szCs w:val="23"/>
        </w:rPr>
        <w:t xml:space="preserve">design requirements that apply specifically to </w:t>
      </w:r>
      <w:r w:rsidR="00D43B8E">
        <w:rPr>
          <w:rFonts w:ascii="Times New Roman" w:hAnsi="Times New Roman" w:cs="Times New Roman"/>
          <w:color w:val="2D2E29"/>
          <w:sz w:val="23"/>
          <w:szCs w:val="23"/>
        </w:rPr>
        <w:t>bridge</w:t>
      </w:r>
      <w:r w:rsidR="00FE55BC">
        <w:rPr>
          <w:rFonts w:ascii="Times New Roman" w:hAnsi="Times New Roman" w:cs="Times New Roman"/>
          <w:color w:val="2D2E29"/>
          <w:sz w:val="23"/>
          <w:szCs w:val="23"/>
        </w:rPr>
        <w:t xml:space="preserve"> structure</w:t>
      </w:r>
      <w:r w:rsidR="00D43B8E">
        <w:rPr>
          <w:rFonts w:ascii="Times New Roman" w:hAnsi="Times New Roman" w:cs="Times New Roman"/>
          <w:color w:val="2D2E29"/>
          <w:sz w:val="23"/>
          <w:szCs w:val="23"/>
        </w:rPr>
        <w:t xml:space="preserve"> depth, length and width.</w:t>
      </w:r>
      <w:r>
        <w:rPr>
          <w:rFonts w:ascii="Times New Roman" w:hAnsi="Times New Roman" w:cs="Times New Roman"/>
          <w:color w:val="2D2E29"/>
          <w:sz w:val="23"/>
          <w:szCs w:val="23"/>
        </w:rPr>
        <w:t xml:space="preserve">  Additional elaboration on each of these specific items is included in Attachment B, Specific Reference Data.</w:t>
      </w:r>
    </w:p>
    <w:p w:rsidR="00FE55BC" w:rsidRDefault="00FE55BC" w:rsidP="00FE55BC">
      <w:pPr>
        <w:autoSpaceDE w:val="0"/>
        <w:autoSpaceDN w:val="0"/>
        <w:adjustRightInd w:val="0"/>
        <w:rPr>
          <w:rFonts w:ascii="Times New Roman" w:hAnsi="Times New Roman" w:cs="Times New Roman"/>
          <w:color w:val="2D2E29"/>
          <w:sz w:val="23"/>
          <w:szCs w:val="23"/>
        </w:rPr>
      </w:pPr>
    </w:p>
    <w:p w:rsidR="00FE55BC" w:rsidRDefault="00305F6B" w:rsidP="00DB2193">
      <w:pPr>
        <w:autoSpaceDE w:val="0"/>
        <w:autoSpaceDN w:val="0"/>
        <w:adjustRightInd w:val="0"/>
        <w:ind w:left="720" w:hanging="360"/>
        <w:jc w:val="both"/>
        <w:rPr>
          <w:rFonts w:ascii="Times New Roman" w:hAnsi="Times New Roman" w:cs="Times New Roman"/>
          <w:color w:val="2D2E29"/>
          <w:sz w:val="23"/>
          <w:szCs w:val="23"/>
        </w:rPr>
      </w:pPr>
      <w:r w:rsidRPr="00305F6B">
        <w:rPr>
          <w:rFonts w:ascii="Times New Roman" w:hAnsi="Times New Roman" w:cs="Times New Roman"/>
          <w:color w:val="2D2E29"/>
          <w:sz w:val="23"/>
          <w:szCs w:val="23"/>
        </w:rPr>
        <w:t>I.</w:t>
      </w:r>
      <w:r w:rsidR="00FE55BC">
        <w:rPr>
          <w:rFonts w:ascii="Arial" w:hAnsi="Arial" w:cs="Arial"/>
          <w:color w:val="2D2E29"/>
          <w:sz w:val="23"/>
          <w:szCs w:val="23"/>
        </w:rPr>
        <w:tab/>
      </w:r>
      <w:r w:rsidR="00FE55BC">
        <w:rPr>
          <w:rFonts w:ascii="Times New Roman" w:hAnsi="Times New Roman" w:cs="Times New Roman"/>
          <w:color w:val="2D2E29"/>
          <w:sz w:val="23"/>
          <w:szCs w:val="23"/>
        </w:rPr>
        <w:t>Bridge thickness - the two primary design requirement documents that dictate this feature are:</w:t>
      </w:r>
    </w:p>
    <w:p w:rsidR="00FE55BC" w:rsidRDefault="00FE55BC" w:rsidP="00DB219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2D2E29"/>
          <w:sz w:val="23"/>
          <w:szCs w:val="23"/>
        </w:rPr>
      </w:pPr>
      <w:r>
        <w:rPr>
          <w:rFonts w:ascii="Times New Roman" w:hAnsi="Times New Roman" w:cs="Times New Roman"/>
          <w:color w:val="2D2E29"/>
          <w:sz w:val="23"/>
          <w:szCs w:val="23"/>
        </w:rPr>
        <w:t xml:space="preserve">1. SCDOT BDM </w:t>
      </w:r>
      <w:r>
        <w:rPr>
          <w:rFonts w:ascii="Times New Roman" w:hAnsi="Times New Roman" w:cs="Times New Roman"/>
          <w:color w:val="897F89"/>
          <w:sz w:val="30"/>
          <w:szCs w:val="30"/>
        </w:rPr>
        <w:t xml:space="preserve">= </w:t>
      </w:r>
      <w:r>
        <w:rPr>
          <w:rFonts w:ascii="Times New Roman" w:hAnsi="Times New Roman" w:cs="Times New Roman"/>
          <w:color w:val="2D2E29"/>
          <w:sz w:val="23"/>
          <w:szCs w:val="23"/>
        </w:rPr>
        <w:t>SCDOT Bridge Design Manual, 2006, and</w:t>
      </w:r>
    </w:p>
    <w:p w:rsidR="00FE55BC" w:rsidRDefault="00FE55BC" w:rsidP="00DB2193">
      <w:pPr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  <w:color w:val="2D2E29"/>
          <w:sz w:val="23"/>
          <w:szCs w:val="23"/>
        </w:rPr>
      </w:pPr>
      <w:r>
        <w:rPr>
          <w:rFonts w:ascii="Times New Roman" w:hAnsi="Times New Roman" w:cs="Times New Roman"/>
          <w:color w:val="2D2E29"/>
          <w:sz w:val="23"/>
          <w:szCs w:val="23"/>
        </w:rPr>
        <w:t xml:space="preserve">2. AASHTO </w:t>
      </w:r>
      <w:r>
        <w:rPr>
          <w:rFonts w:ascii="Times New Roman" w:hAnsi="Times New Roman" w:cs="Times New Roman"/>
          <w:color w:val="2D2E29"/>
          <w:sz w:val="25"/>
          <w:szCs w:val="25"/>
        </w:rPr>
        <w:t xml:space="preserve">= </w:t>
      </w:r>
      <w:r>
        <w:rPr>
          <w:rFonts w:ascii="Times New Roman" w:hAnsi="Times New Roman" w:cs="Times New Roman"/>
          <w:color w:val="2D2E29"/>
          <w:sz w:val="23"/>
          <w:szCs w:val="23"/>
        </w:rPr>
        <w:t>AASHTO LRFD Bridge Design Specifications, 6th Edition, 2012 with 2013 Interims</w:t>
      </w:r>
    </w:p>
    <w:p w:rsidR="00FE55BC" w:rsidRDefault="00FE55BC" w:rsidP="00DB219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2D2E29"/>
          <w:sz w:val="23"/>
          <w:szCs w:val="23"/>
        </w:rPr>
      </w:pPr>
      <w:r>
        <w:rPr>
          <w:rFonts w:ascii="Times New Roman" w:hAnsi="Times New Roman" w:cs="Times New Roman"/>
          <w:color w:val="2D2E29"/>
          <w:sz w:val="23"/>
          <w:szCs w:val="23"/>
        </w:rPr>
        <w:t>Specific references are:</w:t>
      </w:r>
    </w:p>
    <w:p w:rsidR="00FE55BC" w:rsidRDefault="00FE55BC" w:rsidP="00DB2193">
      <w:pPr>
        <w:autoSpaceDE w:val="0"/>
        <w:autoSpaceDN w:val="0"/>
        <w:adjustRightInd w:val="0"/>
        <w:ind w:left="1080" w:hanging="360"/>
        <w:jc w:val="both"/>
        <w:rPr>
          <w:rFonts w:ascii="Times New Roman" w:hAnsi="Times New Roman" w:cs="Times New Roman"/>
          <w:color w:val="2D2E29"/>
          <w:sz w:val="23"/>
          <w:szCs w:val="23"/>
        </w:rPr>
      </w:pPr>
      <w:r>
        <w:rPr>
          <w:rFonts w:ascii="Times New Roman" w:hAnsi="Times New Roman" w:cs="Times New Roman"/>
          <w:color w:val="2D2E29"/>
          <w:sz w:val="23"/>
          <w:szCs w:val="23"/>
        </w:rPr>
        <w:t xml:space="preserve">• </w:t>
      </w:r>
      <w:r>
        <w:rPr>
          <w:rFonts w:ascii="Times New Roman" w:hAnsi="Times New Roman" w:cs="Times New Roman"/>
          <w:color w:val="2D2E29"/>
          <w:sz w:val="23"/>
          <w:szCs w:val="23"/>
        </w:rPr>
        <w:tab/>
        <w:t xml:space="preserve">SCDOT BDM Section 12.2.2 </w:t>
      </w:r>
      <w:r>
        <w:rPr>
          <w:rFonts w:ascii="Arial" w:hAnsi="Arial" w:cs="Arial"/>
          <w:color w:val="2D2E29"/>
        </w:rPr>
        <w:t xml:space="preserve">&amp; </w:t>
      </w:r>
      <w:r>
        <w:rPr>
          <w:rFonts w:ascii="Times New Roman" w:hAnsi="Times New Roman" w:cs="Times New Roman"/>
          <w:color w:val="2D2E29"/>
          <w:sz w:val="23"/>
          <w:szCs w:val="23"/>
        </w:rPr>
        <w:t>AASHTO Article 2.5.2.6.2, Article 2.5.2.6.3, Table</w:t>
      </w:r>
    </w:p>
    <w:p w:rsidR="00FE55BC" w:rsidRDefault="00FE55BC" w:rsidP="00DB2193">
      <w:pPr>
        <w:autoSpaceDE w:val="0"/>
        <w:autoSpaceDN w:val="0"/>
        <w:adjustRightInd w:val="0"/>
        <w:ind w:left="1080"/>
        <w:jc w:val="both"/>
        <w:rPr>
          <w:rFonts w:ascii="Times New Roman" w:hAnsi="Times New Roman" w:cs="Times New Roman"/>
          <w:color w:val="2D2E29"/>
          <w:sz w:val="23"/>
          <w:szCs w:val="23"/>
        </w:rPr>
      </w:pPr>
      <w:r>
        <w:rPr>
          <w:rFonts w:ascii="Times New Roman" w:hAnsi="Times New Roman" w:cs="Times New Roman"/>
          <w:color w:val="2D2E29"/>
          <w:sz w:val="23"/>
          <w:szCs w:val="23"/>
        </w:rPr>
        <w:t>2.5.2.6</w:t>
      </w:r>
      <w:r>
        <w:rPr>
          <w:rFonts w:ascii="Times New Roman" w:hAnsi="Times New Roman" w:cs="Times New Roman"/>
          <w:color w:val="4C4D49"/>
          <w:sz w:val="23"/>
          <w:szCs w:val="23"/>
        </w:rPr>
        <w:t>.</w:t>
      </w:r>
      <w:r>
        <w:rPr>
          <w:rFonts w:ascii="Times New Roman" w:hAnsi="Times New Roman" w:cs="Times New Roman"/>
          <w:color w:val="2D2E29"/>
          <w:sz w:val="23"/>
          <w:szCs w:val="23"/>
        </w:rPr>
        <w:t xml:space="preserve">3-1 </w:t>
      </w:r>
      <w:r>
        <w:rPr>
          <w:rFonts w:ascii="Times New Roman" w:hAnsi="Times New Roman" w:cs="Times New Roman"/>
          <w:color w:val="736466"/>
          <w:sz w:val="23"/>
          <w:szCs w:val="23"/>
        </w:rPr>
        <w:t xml:space="preserve">- </w:t>
      </w:r>
      <w:r>
        <w:rPr>
          <w:rFonts w:ascii="Times New Roman" w:hAnsi="Times New Roman" w:cs="Times New Roman"/>
          <w:color w:val="2D2E29"/>
          <w:sz w:val="23"/>
          <w:szCs w:val="23"/>
        </w:rPr>
        <w:t>Provides criteria to limit live load deflections. This equates to minimum depth superstructures to limit the deflections.</w:t>
      </w:r>
    </w:p>
    <w:p w:rsidR="00FE55BC" w:rsidRDefault="00FE55BC" w:rsidP="00DB2193">
      <w:pPr>
        <w:autoSpaceDE w:val="0"/>
        <w:autoSpaceDN w:val="0"/>
        <w:adjustRightInd w:val="0"/>
        <w:ind w:left="1080" w:hanging="360"/>
        <w:jc w:val="both"/>
        <w:rPr>
          <w:rFonts w:ascii="Times New Roman" w:hAnsi="Times New Roman" w:cs="Times New Roman"/>
          <w:color w:val="2D2E29"/>
          <w:sz w:val="23"/>
          <w:szCs w:val="23"/>
        </w:rPr>
      </w:pPr>
      <w:r>
        <w:rPr>
          <w:rFonts w:ascii="Times New Roman" w:hAnsi="Times New Roman" w:cs="Times New Roman"/>
          <w:color w:val="2D2E29"/>
          <w:sz w:val="23"/>
          <w:szCs w:val="23"/>
        </w:rPr>
        <w:t xml:space="preserve">• </w:t>
      </w:r>
      <w:r>
        <w:rPr>
          <w:rFonts w:ascii="Times New Roman" w:hAnsi="Times New Roman" w:cs="Times New Roman"/>
          <w:color w:val="2D2E29"/>
          <w:sz w:val="23"/>
          <w:szCs w:val="23"/>
        </w:rPr>
        <w:tab/>
        <w:t xml:space="preserve">SCDOT BDM Section 15.5.5 </w:t>
      </w:r>
      <w:r>
        <w:rPr>
          <w:rFonts w:ascii="Times New Roman" w:hAnsi="Times New Roman" w:cs="Times New Roman"/>
          <w:color w:val="736466"/>
          <w:sz w:val="23"/>
          <w:szCs w:val="23"/>
        </w:rPr>
        <w:t xml:space="preserve">- </w:t>
      </w:r>
      <w:r>
        <w:rPr>
          <w:rFonts w:ascii="Times New Roman" w:hAnsi="Times New Roman" w:cs="Times New Roman"/>
          <w:color w:val="2D2E29"/>
          <w:sz w:val="23"/>
          <w:szCs w:val="23"/>
        </w:rPr>
        <w:t>Specifies dimensions of cored slab sections.</w:t>
      </w:r>
    </w:p>
    <w:p w:rsidR="00FE55BC" w:rsidRDefault="00FE55BC" w:rsidP="00DB2193">
      <w:pPr>
        <w:autoSpaceDE w:val="0"/>
        <w:autoSpaceDN w:val="0"/>
        <w:adjustRightInd w:val="0"/>
        <w:ind w:left="1080" w:hanging="360"/>
        <w:jc w:val="both"/>
        <w:rPr>
          <w:rFonts w:ascii="Times New Roman" w:hAnsi="Times New Roman" w:cs="Times New Roman"/>
          <w:color w:val="2D2E29"/>
          <w:sz w:val="23"/>
          <w:szCs w:val="23"/>
        </w:rPr>
      </w:pPr>
      <w:r>
        <w:rPr>
          <w:rFonts w:ascii="Times New Roman" w:hAnsi="Times New Roman" w:cs="Times New Roman"/>
          <w:color w:val="2D2E29"/>
          <w:sz w:val="23"/>
          <w:szCs w:val="23"/>
        </w:rPr>
        <w:t xml:space="preserve">• </w:t>
      </w:r>
      <w:r>
        <w:rPr>
          <w:rFonts w:ascii="Times New Roman" w:hAnsi="Times New Roman" w:cs="Times New Roman"/>
          <w:color w:val="2D2E29"/>
          <w:sz w:val="23"/>
          <w:szCs w:val="23"/>
        </w:rPr>
        <w:tab/>
        <w:t xml:space="preserve">AASHTO Section 3 </w:t>
      </w:r>
      <w:r>
        <w:rPr>
          <w:rFonts w:ascii="Times New Roman" w:hAnsi="Times New Roman" w:cs="Times New Roman"/>
          <w:color w:val="736466"/>
          <w:sz w:val="23"/>
          <w:szCs w:val="23"/>
        </w:rPr>
        <w:t xml:space="preserve">- </w:t>
      </w:r>
      <w:r>
        <w:rPr>
          <w:rFonts w:ascii="Times New Roman" w:hAnsi="Times New Roman" w:cs="Times New Roman"/>
          <w:color w:val="2D2E29"/>
          <w:sz w:val="23"/>
          <w:szCs w:val="23"/>
        </w:rPr>
        <w:t>Specifies required permanent and transient design loadings to apply to bridges, along with load factors and combinations of loadings that need to be evaluated. Specifically AASHTO Table 3.4.1-1 summarizes loadings, load combinations, and load factors to be applied in design. Depths of superstructures are affected by considering these criteria.</w:t>
      </w:r>
    </w:p>
    <w:p w:rsidR="00FE55BC" w:rsidRDefault="00FE55BC" w:rsidP="00DB2193">
      <w:pPr>
        <w:autoSpaceDE w:val="0"/>
        <w:autoSpaceDN w:val="0"/>
        <w:adjustRightInd w:val="0"/>
        <w:ind w:left="1080" w:hanging="360"/>
        <w:jc w:val="both"/>
        <w:rPr>
          <w:rFonts w:ascii="Times New Roman" w:hAnsi="Times New Roman" w:cs="Times New Roman"/>
          <w:color w:val="2D2E29"/>
          <w:sz w:val="23"/>
          <w:szCs w:val="23"/>
        </w:rPr>
      </w:pPr>
      <w:r>
        <w:rPr>
          <w:rFonts w:ascii="Times New Roman" w:hAnsi="Times New Roman" w:cs="Times New Roman"/>
          <w:color w:val="2D2E29"/>
          <w:sz w:val="23"/>
          <w:szCs w:val="23"/>
        </w:rPr>
        <w:t xml:space="preserve">• </w:t>
      </w:r>
      <w:r>
        <w:rPr>
          <w:rFonts w:ascii="Times New Roman" w:hAnsi="Times New Roman" w:cs="Times New Roman"/>
          <w:color w:val="2D2E29"/>
          <w:sz w:val="23"/>
          <w:szCs w:val="23"/>
        </w:rPr>
        <w:tab/>
        <w:t xml:space="preserve">AASHTO Article 3.6 </w:t>
      </w:r>
      <w:r>
        <w:rPr>
          <w:rFonts w:ascii="Times New Roman" w:hAnsi="Times New Roman" w:cs="Times New Roman"/>
          <w:color w:val="736466"/>
          <w:sz w:val="23"/>
          <w:szCs w:val="23"/>
        </w:rPr>
        <w:t xml:space="preserve">- </w:t>
      </w:r>
      <w:r>
        <w:rPr>
          <w:rFonts w:ascii="Times New Roman" w:hAnsi="Times New Roman" w:cs="Times New Roman"/>
          <w:color w:val="2D2E29"/>
          <w:sz w:val="23"/>
          <w:szCs w:val="23"/>
        </w:rPr>
        <w:t>Specifies required live load design loadings and how they are applied, including HL-93 design truck. Depths of superstructures are affected by considering these criteria.</w:t>
      </w:r>
    </w:p>
    <w:p w:rsidR="00FE55BC" w:rsidRDefault="00FE55BC" w:rsidP="00DB2193">
      <w:pPr>
        <w:autoSpaceDE w:val="0"/>
        <w:autoSpaceDN w:val="0"/>
        <w:adjustRightInd w:val="0"/>
        <w:ind w:left="1080" w:hanging="360"/>
        <w:jc w:val="both"/>
        <w:rPr>
          <w:rFonts w:ascii="Times New Roman" w:hAnsi="Times New Roman" w:cs="Times New Roman"/>
          <w:color w:val="2E2E2E"/>
          <w:sz w:val="23"/>
          <w:szCs w:val="23"/>
        </w:rPr>
      </w:pPr>
      <w:r w:rsidRPr="00FE55BC">
        <w:rPr>
          <w:rFonts w:ascii="Times New Roman" w:hAnsi="Times New Roman" w:cs="Times New Roman"/>
          <w:color w:val="2D2E29"/>
          <w:sz w:val="23"/>
          <w:szCs w:val="23"/>
        </w:rPr>
        <w:t xml:space="preserve">• </w:t>
      </w:r>
      <w:r>
        <w:rPr>
          <w:rFonts w:ascii="Times New Roman" w:hAnsi="Times New Roman" w:cs="Times New Roman"/>
          <w:color w:val="2D2E29"/>
          <w:sz w:val="23"/>
          <w:szCs w:val="23"/>
        </w:rPr>
        <w:tab/>
      </w:r>
      <w:r w:rsidRPr="00FE55BC">
        <w:rPr>
          <w:rFonts w:ascii="Times New Roman" w:hAnsi="Times New Roman" w:cs="Times New Roman"/>
          <w:color w:val="2D2E29"/>
          <w:sz w:val="23"/>
          <w:szCs w:val="23"/>
        </w:rPr>
        <w:t>AASHTO Section 5 - Provides required design criteria for reinforced concrete and</w:t>
      </w:r>
      <w:r>
        <w:rPr>
          <w:rFonts w:ascii="Times New Roman" w:hAnsi="Times New Roman" w:cs="Times New Roman"/>
          <w:color w:val="2D2E29"/>
          <w:sz w:val="23"/>
          <w:szCs w:val="23"/>
        </w:rPr>
        <w:t xml:space="preserve"> </w:t>
      </w:r>
      <w:r w:rsidRPr="00FE55BC">
        <w:rPr>
          <w:rFonts w:ascii="Times New Roman" w:hAnsi="Times New Roman" w:cs="Times New Roman"/>
          <w:color w:val="2D2E29"/>
          <w:sz w:val="23"/>
          <w:szCs w:val="23"/>
        </w:rPr>
        <w:t>pre-stressed concrete design. The design criteria determine the depth of the</w:t>
      </w:r>
      <w:r>
        <w:rPr>
          <w:rFonts w:ascii="Times New Roman" w:hAnsi="Times New Roman" w:cs="Times New Roman"/>
          <w:color w:val="2D2E29"/>
          <w:sz w:val="23"/>
          <w:szCs w:val="23"/>
        </w:rPr>
        <w:t xml:space="preserve"> </w:t>
      </w:r>
      <w:r w:rsidRPr="00FE55BC">
        <w:rPr>
          <w:rFonts w:ascii="Times New Roman" w:hAnsi="Times New Roman" w:cs="Times New Roman"/>
          <w:color w:val="2D2E29"/>
          <w:sz w:val="23"/>
          <w:szCs w:val="23"/>
        </w:rPr>
        <w:t>superstructure</w:t>
      </w:r>
      <w:r>
        <w:rPr>
          <w:rFonts w:ascii="Times New Roman" w:hAnsi="Times New Roman" w:cs="Times New Roman"/>
          <w:color w:val="2E2E2E"/>
          <w:sz w:val="23"/>
          <w:szCs w:val="23"/>
        </w:rPr>
        <w:t xml:space="preserve"> required.</w:t>
      </w:r>
    </w:p>
    <w:p w:rsidR="00FE55BC" w:rsidRDefault="00FE55BC" w:rsidP="00DB2193">
      <w:pPr>
        <w:autoSpaceDE w:val="0"/>
        <w:autoSpaceDN w:val="0"/>
        <w:adjustRightInd w:val="0"/>
        <w:ind w:left="1080" w:hanging="360"/>
        <w:jc w:val="both"/>
        <w:rPr>
          <w:rFonts w:ascii="Times New Roman" w:hAnsi="Times New Roman" w:cs="Times New Roman"/>
          <w:color w:val="2E2E2E"/>
          <w:sz w:val="23"/>
          <w:szCs w:val="23"/>
        </w:rPr>
      </w:pPr>
    </w:p>
    <w:p w:rsidR="00FE55BC" w:rsidRDefault="00305F6B" w:rsidP="00DB2193">
      <w:pPr>
        <w:autoSpaceDE w:val="0"/>
        <w:autoSpaceDN w:val="0"/>
        <w:adjustRightInd w:val="0"/>
        <w:ind w:left="720" w:hanging="360"/>
        <w:jc w:val="both"/>
        <w:rPr>
          <w:rFonts w:ascii="Times New Roman" w:hAnsi="Times New Roman" w:cs="Times New Roman"/>
          <w:color w:val="2E2E2E"/>
          <w:sz w:val="23"/>
          <w:szCs w:val="23"/>
        </w:rPr>
      </w:pPr>
      <w:r>
        <w:rPr>
          <w:rFonts w:ascii="Times New Roman" w:hAnsi="Times New Roman" w:cs="Times New Roman"/>
          <w:color w:val="2E2E2E"/>
          <w:sz w:val="24"/>
          <w:szCs w:val="24"/>
        </w:rPr>
        <w:t>II.</w:t>
      </w:r>
      <w:r w:rsidR="00FE55BC">
        <w:rPr>
          <w:rFonts w:ascii="Times New Roman" w:hAnsi="Times New Roman" w:cs="Times New Roman"/>
          <w:color w:val="2E2E2E"/>
          <w:sz w:val="24"/>
          <w:szCs w:val="24"/>
        </w:rPr>
        <w:t xml:space="preserve"> </w:t>
      </w:r>
      <w:r w:rsidR="00FE55BC">
        <w:rPr>
          <w:rFonts w:ascii="Times New Roman" w:hAnsi="Times New Roman" w:cs="Times New Roman"/>
          <w:color w:val="2E2E2E"/>
          <w:sz w:val="24"/>
          <w:szCs w:val="24"/>
        </w:rPr>
        <w:tab/>
      </w:r>
      <w:r w:rsidR="00FE55BC">
        <w:rPr>
          <w:rFonts w:ascii="Times New Roman" w:hAnsi="Times New Roman" w:cs="Times New Roman"/>
          <w:color w:val="2E2E2E"/>
          <w:sz w:val="23"/>
          <w:szCs w:val="23"/>
        </w:rPr>
        <w:t>Bridge length</w:t>
      </w:r>
      <w:r w:rsidR="00DB2193">
        <w:rPr>
          <w:rFonts w:ascii="Times New Roman" w:hAnsi="Times New Roman" w:cs="Times New Roman"/>
          <w:color w:val="2E2E2E"/>
          <w:sz w:val="23"/>
          <w:szCs w:val="23"/>
        </w:rPr>
        <w:t xml:space="preserve"> </w:t>
      </w:r>
      <w:r w:rsidR="00FE55BC">
        <w:rPr>
          <w:rFonts w:ascii="Times New Roman" w:hAnsi="Times New Roman" w:cs="Times New Roman"/>
          <w:color w:val="2E2E2E"/>
          <w:sz w:val="23"/>
          <w:szCs w:val="23"/>
        </w:rPr>
        <w:t>- the primary design requirement documents that dictate this feature are:</w:t>
      </w:r>
    </w:p>
    <w:p w:rsidR="00FE55BC" w:rsidRDefault="00FE55BC" w:rsidP="00DB219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2E2E2E"/>
          <w:sz w:val="23"/>
          <w:szCs w:val="23"/>
        </w:rPr>
      </w:pPr>
      <w:r>
        <w:rPr>
          <w:rFonts w:ascii="Times New Roman" w:hAnsi="Times New Roman" w:cs="Times New Roman"/>
          <w:color w:val="2E2E2E"/>
          <w:sz w:val="23"/>
          <w:szCs w:val="23"/>
        </w:rPr>
        <w:t xml:space="preserve">1. </w:t>
      </w:r>
      <w:r w:rsidR="009A1FCE">
        <w:rPr>
          <w:rFonts w:ascii="Times New Roman" w:hAnsi="Times New Roman" w:cs="Times New Roman"/>
          <w:color w:val="2E2E2E"/>
          <w:sz w:val="23"/>
          <w:szCs w:val="23"/>
        </w:rPr>
        <w:t>SCDOT</w:t>
      </w:r>
      <w:r>
        <w:rPr>
          <w:rFonts w:ascii="Times New Roman" w:hAnsi="Times New Roman" w:cs="Times New Roman"/>
          <w:color w:val="2E2E2E"/>
          <w:sz w:val="23"/>
          <w:szCs w:val="23"/>
        </w:rPr>
        <w:t xml:space="preserve"> HDS </w:t>
      </w:r>
      <w:r>
        <w:rPr>
          <w:rFonts w:ascii="Arial" w:hAnsi="Arial" w:cs="Arial"/>
          <w:color w:val="2E2E2E"/>
          <w:sz w:val="19"/>
          <w:szCs w:val="19"/>
        </w:rPr>
        <w:t xml:space="preserve">= </w:t>
      </w:r>
      <w:r>
        <w:rPr>
          <w:rFonts w:ascii="Times New Roman" w:hAnsi="Times New Roman" w:cs="Times New Roman"/>
          <w:color w:val="2E2E2E"/>
          <w:sz w:val="23"/>
          <w:szCs w:val="23"/>
        </w:rPr>
        <w:t>SCDOT Requirements for Hydraulic Design Studies, 2009</w:t>
      </w:r>
    </w:p>
    <w:p w:rsidR="00FE55BC" w:rsidRDefault="00FE55BC" w:rsidP="00DB2193">
      <w:pPr>
        <w:autoSpaceDE w:val="0"/>
        <w:autoSpaceDN w:val="0"/>
        <w:adjustRightInd w:val="0"/>
        <w:ind w:left="990" w:hanging="270"/>
        <w:jc w:val="both"/>
        <w:rPr>
          <w:rFonts w:ascii="Times New Roman" w:hAnsi="Times New Roman" w:cs="Times New Roman"/>
          <w:color w:val="2E2E2E"/>
          <w:sz w:val="23"/>
          <w:szCs w:val="23"/>
        </w:rPr>
      </w:pPr>
      <w:r>
        <w:rPr>
          <w:rFonts w:ascii="Times New Roman" w:hAnsi="Times New Roman" w:cs="Times New Roman"/>
          <w:color w:val="2E2E2E"/>
          <w:sz w:val="23"/>
          <w:szCs w:val="23"/>
        </w:rPr>
        <w:t>2. SCDOT Standard Drawing for Bridge End Fill</w:t>
      </w:r>
    </w:p>
    <w:p w:rsidR="00FE55BC" w:rsidRDefault="00FE55BC" w:rsidP="00DB219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2E2E2E"/>
          <w:sz w:val="23"/>
          <w:szCs w:val="23"/>
        </w:rPr>
      </w:pPr>
      <w:r>
        <w:rPr>
          <w:rFonts w:ascii="Times New Roman" w:hAnsi="Times New Roman" w:cs="Times New Roman"/>
          <w:color w:val="2E2E2E"/>
          <w:sz w:val="23"/>
          <w:szCs w:val="23"/>
        </w:rPr>
        <w:t>Specific references are:</w:t>
      </w:r>
    </w:p>
    <w:p w:rsidR="00FE55BC" w:rsidRPr="00FE55BC" w:rsidRDefault="00FE55BC" w:rsidP="00DB2193">
      <w:pPr>
        <w:autoSpaceDE w:val="0"/>
        <w:autoSpaceDN w:val="0"/>
        <w:adjustRightInd w:val="0"/>
        <w:ind w:left="1080" w:hanging="360"/>
        <w:jc w:val="both"/>
        <w:rPr>
          <w:rFonts w:ascii="Times New Roman" w:hAnsi="Times New Roman" w:cs="Times New Roman"/>
          <w:color w:val="2D2E29"/>
          <w:sz w:val="23"/>
          <w:szCs w:val="23"/>
        </w:rPr>
      </w:pPr>
      <w:r w:rsidRPr="00FE55BC">
        <w:rPr>
          <w:rFonts w:ascii="Times New Roman" w:hAnsi="Times New Roman" w:cs="Times New Roman"/>
          <w:color w:val="2D2E29"/>
          <w:sz w:val="23"/>
          <w:szCs w:val="23"/>
        </w:rPr>
        <w:t xml:space="preserve">• </w:t>
      </w:r>
      <w:r>
        <w:rPr>
          <w:rFonts w:ascii="Times New Roman" w:hAnsi="Times New Roman" w:cs="Times New Roman"/>
          <w:color w:val="2D2E29"/>
          <w:sz w:val="23"/>
          <w:szCs w:val="23"/>
        </w:rPr>
        <w:tab/>
      </w:r>
      <w:r w:rsidR="00780E48">
        <w:rPr>
          <w:rFonts w:ascii="Times New Roman" w:hAnsi="Times New Roman" w:cs="Times New Roman"/>
          <w:color w:val="2D2E29"/>
          <w:sz w:val="23"/>
          <w:szCs w:val="23"/>
        </w:rPr>
        <w:t>SCDOT HD</w:t>
      </w:r>
      <w:r w:rsidRPr="00FE55BC">
        <w:rPr>
          <w:rFonts w:ascii="Times New Roman" w:hAnsi="Times New Roman" w:cs="Times New Roman"/>
          <w:color w:val="2D2E29"/>
          <w:sz w:val="23"/>
          <w:szCs w:val="23"/>
        </w:rPr>
        <w:t>S Section 1.1.1 - Design frequencies for interstate, primary, and secondary</w:t>
      </w:r>
      <w:r>
        <w:rPr>
          <w:rFonts w:ascii="Times New Roman" w:hAnsi="Times New Roman" w:cs="Times New Roman"/>
          <w:color w:val="2D2E29"/>
          <w:sz w:val="23"/>
          <w:szCs w:val="23"/>
        </w:rPr>
        <w:t xml:space="preserve"> </w:t>
      </w:r>
      <w:r w:rsidRPr="00FE55BC">
        <w:rPr>
          <w:rFonts w:ascii="Times New Roman" w:hAnsi="Times New Roman" w:cs="Times New Roman"/>
          <w:color w:val="2D2E29"/>
          <w:sz w:val="23"/>
          <w:szCs w:val="23"/>
        </w:rPr>
        <w:t>routes</w:t>
      </w:r>
    </w:p>
    <w:p w:rsidR="00FE55BC" w:rsidRPr="00FE55BC" w:rsidRDefault="00FE55BC" w:rsidP="00DB2193">
      <w:pPr>
        <w:autoSpaceDE w:val="0"/>
        <w:autoSpaceDN w:val="0"/>
        <w:adjustRightInd w:val="0"/>
        <w:ind w:left="1080" w:hanging="360"/>
        <w:jc w:val="both"/>
        <w:rPr>
          <w:rFonts w:ascii="Times New Roman" w:hAnsi="Times New Roman" w:cs="Times New Roman"/>
          <w:color w:val="2D2E29"/>
          <w:sz w:val="23"/>
          <w:szCs w:val="23"/>
        </w:rPr>
      </w:pPr>
      <w:r w:rsidRPr="00FE55BC">
        <w:rPr>
          <w:rFonts w:ascii="Times New Roman" w:hAnsi="Times New Roman" w:cs="Times New Roman"/>
          <w:color w:val="2D2E29"/>
          <w:sz w:val="23"/>
          <w:szCs w:val="23"/>
        </w:rPr>
        <w:t xml:space="preserve">• </w:t>
      </w:r>
      <w:r>
        <w:rPr>
          <w:rFonts w:ascii="Times New Roman" w:hAnsi="Times New Roman" w:cs="Times New Roman"/>
          <w:color w:val="2D2E29"/>
          <w:sz w:val="23"/>
          <w:szCs w:val="23"/>
        </w:rPr>
        <w:tab/>
      </w:r>
      <w:r w:rsidR="009A1FCE">
        <w:rPr>
          <w:rFonts w:ascii="Times New Roman" w:hAnsi="Times New Roman" w:cs="Times New Roman"/>
          <w:color w:val="2D2E29"/>
          <w:sz w:val="23"/>
          <w:szCs w:val="23"/>
        </w:rPr>
        <w:t>SCDOT</w:t>
      </w:r>
      <w:r w:rsidRPr="00FE55BC">
        <w:rPr>
          <w:rFonts w:ascii="Times New Roman" w:hAnsi="Times New Roman" w:cs="Times New Roman"/>
          <w:color w:val="2D2E29"/>
          <w:sz w:val="23"/>
          <w:szCs w:val="23"/>
        </w:rPr>
        <w:t xml:space="preserve"> HDS Section 1.2.1 - the widened channel created by the flood may necessitate a</w:t>
      </w:r>
      <w:r>
        <w:rPr>
          <w:rFonts w:ascii="Times New Roman" w:hAnsi="Times New Roman" w:cs="Times New Roman"/>
          <w:color w:val="2D2E29"/>
          <w:sz w:val="23"/>
          <w:szCs w:val="23"/>
        </w:rPr>
        <w:t xml:space="preserve"> </w:t>
      </w:r>
      <w:r w:rsidRPr="00FE55BC">
        <w:rPr>
          <w:rFonts w:ascii="Times New Roman" w:hAnsi="Times New Roman" w:cs="Times New Roman"/>
          <w:color w:val="2D2E29"/>
          <w:sz w:val="23"/>
          <w:szCs w:val="23"/>
        </w:rPr>
        <w:t>longer replacement bridge than the old structure, in order to minimize encroachment of</w:t>
      </w:r>
      <w:r>
        <w:rPr>
          <w:rFonts w:ascii="Times New Roman" w:hAnsi="Times New Roman" w:cs="Times New Roman"/>
          <w:color w:val="2D2E29"/>
          <w:sz w:val="23"/>
          <w:szCs w:val="23"/>
        </w:rPr>
        <w:t xml:space="preserve"> </w:t>
      </w:r>
      <w:r w:rsidRPr="00FE55BC">
        <w:rPr>
          <w:rFonts w:ascii="Times New Roman" w:hAnsi="Times New Roman" w:cs="Times New Roman"/>
          <w:color w:val="2D2E29"/>
          <w:sz w:val="23"/>
          <w:szCs w:val="23"/>
        </w:rPr>
        <w:t>the abutment end fill into the channel.</w:t>
      </w:r>
    </w:p>
    <w:p w:rsidR="00FE55BC" w:rsidRPr="00FE55BC" w:rsidRDefault="00FE55BC" w:rsidP="00DB2193">
      <w:pPr>
        <w:autoSpaceDE w:val="0"/>
        <w:autoSpaceDN w:val="0"/>
        <w:adjustRightInd w:val="0"/>
        <w:ind w:left="1080" w:hanging="360"/>
        <w:jc w:val="both"/>
        <w:rPr>
          <w:rFonts w:ascii="Times New Roman" w:hAnsi="Times New Roman" w:cs="Times New Roman"/>
          <w:color w:val="2D2E29"/>
          <w:sz w:val="23"/>
          <w:szCs w:val="23"/>
        </w:rPr>
      </w:pPr>
      <w:r w:rsidRPr="00FE55BC">
        <w:rPr>
          <w:rFonts w:ascii="Times New Roman" w:hAnsi="Times New Roman" w:cs="Times New Roman"/>
          <w:color w:val="2D2E29"/>
          <w:sz w:val="23"/>
          <w:szCs w:val="23"/>
        </w:rPr>
        <w:t xml:space="preserve">• </w:t>
      </w:r>
      <w:r>
        <w:rPr>
          <w:rFonts w:ascii="Times New Roman" w:hAnsi="Times New Roman" w:cs="Times New Roman"/>
          <w:color w:val="2D2E29"/>
          <w:sz w:val="23"/>
          <w:szCs w:val="23"/>
        </w:rPr>
        <w:tab/>
      </w:r>
      <w:r w:rsidRPr="00305F6B">
        <w:rPr>
          <w:rFonts w:ascii="Times New Roman" w:hAnsi="Times New Roman" w:cs="Times New Roman"/>
          <w:color w:val="2D2E29"/>
          <w:sz w:val="23"/>
          <w:szCs w:val="23"/>
        </w:rPr>
        <w:t>SCDOT HDS Section 1.</w:t>
      </w:r>
      <w:r w:rsidR="00D7598D" w:rsidRPr="00305F6B">
        <w:rPr>
          <w:rFonts w:ascii="Times New Roman" w:hAnsi="Times New Roman" w:cs="Times New Roman"/>
          <w:color w:val="2D2E29"/>
          <w:sz w:val="23"/>
          <w:szCs w:val="23"/>
        </w:rPr>
        <w:t>3</w:t>
      </w:r>
      <w:r w:rsidRPr="00305F6B">
        <w:rPr>
          <w:rFonts w:ascii="Times New Roman" w:hAnsi="Times New Roman" w:cs="Times New Roman"/>
          <w:color w:val="2D2E29"/>
          <w:sz w:val="23"/>
          <w:szCs w:val="23"/>
        </w:rPr>
        <w:t>.</w:t>
      </w:r>
      <w:r w:rsidR="00D7598D" w:rsidRPr="00305F6B">
        <w:rPr>
          <w:rFonts w:ascii="Times New Roman" w:hAnsi="Times New Roman" w:cs="Times New Roman"/>
          <w:color w:val="2D2E29"/>
          <w:sz w:val="23"/>
          <w:szCs w:val="23"/>
        </w:rPr>
        <w:t>1</w:t>
      </w:r>
      <w:r w:rsidRPr="00305F6B">
        <w:rPr>
          <w:rFonts w:ascii="Times New Roman" w:hAnsi="Times New Roman" w:cs="Times New Roman"/>
          <w:color w:val="2D2E29"/>
          <w:sz w:val="23"/>
          <w:szCs w:val="23"/>
        </w:rPr>
        <w:t xml:space="preserve"> - </w:t>
      </w:r>
      <w:r w:rsidR="00305F6B" w:rsidRPr="00FE55BC">
        <w:rPr>
          <w:rFonts w:ascii="Times New Roman" w:hAnsi="Times New Roman" w:cs="Times New Roman"/>
          <w:color w:val="2D2E29"/>
          <w:sz w:val="23"/>
          <w:szCs w:val="23"/>
        </w:rPr>
        <w:t>Level 2 Procedures for Riverine Bridges</w:t>
      </w:r>
      <w:r w:rsidR="00305F6B">
        <w:rPr>
          <w:rFonts w:ascii="Times New Roman" w:hAnsi="Times New Roman" w:cs="Times New Roman"/>
          <w:color w:val="2D2E29"/>
          <w:sz w:val="23"/>
          <w:szCs w:val="23"/>
        </w:rPr>
        <w:t xml:space="preserve"> – Provides a description of how to establish bridge end slopes</w:t>
      </w:r>
    </w:p>
    <w:p w:rsidR="00FE55BC" w:rsidRDefault="00FE55BC" w:rsidP="00DB2193">
      <w:pPr>
        <w:autoSpaceDE w:val="0"/>
        <w:autoSpaceDN w:val="0"/>
        <w:adjustRightInd w:val="0"/>
        <w:ind w:left="1080" w:hanging="360"/>
        <w:jc w:val="both"/>
        <w:rPr>
          <w:rFonts w:ascii="Times New Roman" w:hAnsi="Times New Roman" w:cs="Times New Roman"/>
          <w:color w:val="2E2E2E"/>
          <w:sz w:val="23"/>
          <w:szCs w:val="23"/>
        </w:rPr>
      </w:pPr>
      <w:r w:rsidRPr="00FE55BC">
        <w:rPr>
          <w:rFonts w:ascii="Times New Roman" w:hAnsi="Times New Roman" w:cs="Times New Roman"/>
          <w:color w:val="2D2E29"/>
          <w:sz w:val="23"/>
          <w:szCs w:val="23"/>
        </w:rPr>
        <w:t xml:space="preserve">• </w:t>
      </w:r>
      <w:r>
        <w:rPr>
          <w:rFonts w:ascii="Times New Roman" w:hAnsi="Times New Roman" w:cs="Times New Roman"/>
          <w:color w:val="2D2E29"/>
          <w:sz w:val="23"/>
          <w:szCs w:val="23"/>
        </w:rPr>
        <w:tab/>
      </w:r>
      <w:r w:rsidRPr="00FE55BC">
        <w:rPr>
          <w:rFonts w:ascii="Times New Roman" w:hAnsi="Times New Roman" w:cs="Times New Roman"/>
          <w:color w:val="2D2E29"/>
          <w:sz w:val="23"/>
          <w:szCs w:val="23"/>
        </w:rPr>
        <w:t xml:space="preserve">SCDOT HDS - Section 1.3.1 -Level 2 Procedures for Riverine Bridges </w:t>
      </w:r>
      <w:r w:rsidR="00D7598D">
        <w:rPr>
          <w:rFonts w:ascii="Times New Roman" w:hAnsi="Times New Roman" w:cs="Times New Roman"/>
          <w:color w:val="2D2E29"/>
          <w:sz w:val="23"/>
          <w:szCs w:val="23"/>
        </w:rPr>
        <w:t>–</w:t>
      </w:r>
      <w:r w:rsidR="00D7598D" w:rsidRPr="00D7598D">
        <w:t xml:space="preserve"> </w:t>
      </w:r>
      <w:proofErr w:type="gramStart"/>
      <w:r w:rsidR="00CC0E9C" w:rsidRPr="00CC0E9C">
        <w:rPr>
          <w:rFonts w:ascii="Times New Roman" w:hAnsi="Times New Roman" w:cs="Times New Roman"/>
          <w:color w:val="2D2E29"/>
          <w:sz w:val="23"/>
          <w:szCs w:val="23"/>
        </w:rPr>
        <w:t xml:space="preserve">Provides  </w:t>
      </w:r>
      <w:r w:rsidR="00CC0E9C">
        <w:rPr>
          <w:rFonts w:ascii="Times New Roman" w:hAnsi="Times New Roman" w:cs="Times New Roman"/>
          <w:color w:val="2D2E29"/>
          <w:sz w:val="23"/>
          <w:szCs w:val="23"/>
        </w:rPr>
        <w:t>guidance</w:t>
      </w:r>
      <w:proofErr w:type="gramEnd"/>
      <w:r w:rsidR="00CC0E9C">
        <w:rPr>
          <w:rFonts w:ascii="Times New Roman" w:hAnsi="Times New Roman" w:cs="Times New Roman"/>
          <w:color w:val="2D2E29"/>
          <w:sz w:val="23"/>
          <w:szCs w:val="23"/>
        </w:rPr>
        <w:t xml:space="preserve"> on establishing bridge end fills which directly affect the bridge length.</w:t>
      </w:r>
      <w:r w:rsidRPr="00FE55BC">
        <w:rPr>
          <w:rFonts w:ascii="Times New Roman" w:hAnsi="Times New Roman" w:cs="Times New Roman"/>
          <w:color w:val="2D2E29"/>
          <w:sz w:val="23"/>
          <w:szCs w:val="23"/>
        </w:rPr>
        <w:t xml:space="preserve"> </w:t>
      </w:r>
    </w:p>
    <w:p w:rsidR="00FE55BC" w:rsidRDefault="00FE55BC" w:rsidP="00DB219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2E2E2E"/>
          <w:sz w:val="23"/>
          <w:szCs w:val="23"/>
        </w:rPr>
      </w:pPr>
    </w:p>
    <w:p w:rsidR="00FE55BC" w:rsidRPr="00D43B8E" w:rsidRDefault="00FE55BC" w:rsidP="00DB2193">
      <w:pPr>
        <w:autoSpaceDE w:val="0"/>
        <w:autoSpaceDN w:val="0"/>
        <w:adjustRightInd w:val="0"/>
        <w:ind w:left="720" w:hanging="360"/>
        <w:jc w:val="both"/>
        <w:rPr>
          <w:rFonts w:ascii="Times New Roman" w:hAnsi="Times New Roman" w:cs="Times New Roman"/>
          <w:color w:val="2E2E2E"/>
          <w:sz w:val="24"/>
          <w:szCs w:val="24"/>
        </w:rPr>
      </w:pPr>
      <w:r w:rsidRPr="00D43B8E">
        <w:rPr>
          <w:rFonts w:ascii="Times New Roman" w:hAnsi="Times New Roman" w:cs="Times New Roman"/>
          <w:color w:val="2E2E2E"/>
          <w:sz w:val="24"/>
          <w:szCs w:val="24"/>
        </w:rPr>
        <w:t xml:space="preserve">III. </w:t>
      </w:r>
      <w:r w:rsidR="00D43B8E">
        <w:rPr>
          <w:rFonts w:ascii="Times New Roman" w:hAnsi="Times New Roman" w:cs="Times New Roman"/>
          <w:color w:val="2E2E2E"/>
          <w:sz w:val="24"/>
          <w:szCs w:val="24"/>
        </w:rPr>
        <w:t>Bridge Width</w:t>
      </w:r>
      <w:r w:rsidRPr="00D43B8E">
        <w:rPr>
          <w:rFonts w:ascii="Times New Roman" w:hAnsi="Times New Roman" w:cs="Times New Roman"/>
          <w:color w:val="2E2E2E"/>
          <w:sz w:val="24"/>
          <w:szCs w:val="24"/>
        </w:rPr>
        <w:t xml:space="preserve"> - the primary design requirement documents that dictate this feature are</w:t>
      </w:r>
      <w:r w:rsidR="00D43B8E">
        <w:rPr>
          <w:rFonts w:ascii="Times New Roman" w:hAnsi="Times New Roman" w:cs="Times New Roman"/>
          <w:color w:val="2E2E2E"/>
          <w:sz w:val="24"/>
          <w:szCs w:val="24"/>
        </w:rPr>
        <w:t xml:space="preserve">: </w:t>
      </w:r>
    </w:p>
    <w:p w:rsidR="00FE55BC" w:rsidRDefault="00FE55BC" w:rsidP="00D43B8E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2E2E2E"/>
          <w:sz w:val="23"/>
          <w:szCs w:val="23"/>
        </w:rPr>
      </w:pPr>
      <w:r w:rsidRPr="00D43B8E">
        <w:rPr>
          <w:rFonts w:ascii="Times New Roman" w:hAnsi="Times New Roman" w:cs="Times New Roman"/>
          <w:color w:val="2E2E2E"/>
          <w:sz w:val="24"/>
          <w:szCs w:val="24"/>
        </w:rPr>
        <w:t>SCDOT</w:t>
      </w:r>
      <w:r w:rsidR="00D43B8E" w:rsidRPr="00D43B8E">
        <w:rPr>
          <w:rFonts w:ascii="Times New Roman" w:hAnsi="Times New Roman" w:cs="Times New Roman"/>
          <w:color w:val="2E2E2E"/>
          <w:sz w:val="23"/>
          <w:szCs w:val="23"/>
        </w:rPr>
        <w:t xml:space="preserve"> </w:t>
      </w:r>
      <w:del w:id="2" w:author="McKinney, Ben" w:date="2018-08-21T10:40:00Z">
        <w:r w:rsidR="00D43B8E" w:rsidRPr="00D43B8E" w:rsidDel="00E901F6">
          <w:rPr>
            <w:rFonts w:ascii="Times New Roman" w:hAnsi="Times New Roman" w:cs="Times New Roman"/>
            <w:color w:val="2E2E2E"/>
            <w:sz w:val="23"/>
            <w:szCs w:val="23"/>
          </w:rPr>
          <w:delText>HDM</w:delText>
        </w:r>
        <w:r w:rsidRPr="00D43B8E" w:rsidDel="00E901F6">
          <w:rPr>
            <w:rFonts w:ascii="Times New Roman" w:hAnsi="Times New Roman" w:cs="Times New Roman"/>
            <w:color w:val="2E2E2E"/>
            <w:sz w:val="23"/>
            <w:szCs w:val="23"/>
          </w:rPr>
          <w:delText xml:space="preserve"> </w:delText>
        </w:r>
      </w:del>
      <w:ins w:id="3" w:author="McKinney, Ben" w:date="2018-08-21T10:40:00Z">
        <w:r w:rsidR="00E901F6">
          <w:rPr>
            <w:rFonts w:ascii="Times New Roman" w:hAnsi="Times New Roman" w:cs="Times New Roman"/>
            <w:color w:val="2E2E2E"/>
            <w:sz w:val="23"/>
            <w:szCs w:val="23"/>
          </w:rPr>
          <w:t>RDM</w:t>
        </w:r>
        <w:r w:rsidR="00E901F6" w:rsidRPr="00D43B8E">
          <w:rPr>
            <w:rFonts w:ascii="Times New Roman" w:hAnsi="Times New Roman" w:cs="Times New Roman"/>
            <w:color w:val="2E2E2E"/>
            <w:sz w:val="23"/>
            <w:szCs w:val="23"/>
          </w:rPr>
          <w:t xml:space="preserve"> </w:t>
        </w:r>
      </w:ins>
      <w:r w:rsidRPr="00D43B8E">
        <w:rPr>
          <w:rFonts w:ascii="Arial" w:hAnsi="Arial" w:cs="Arial"/>
          <w:color w:val="2E2E2E"/>
          <w:sz w:val="19"/>
          <w:szCs w:val="19"/>
        </w:rPr>
        <w:t xml:space="preserve">= </w:t>
      </w:r>
      <w:r w:rsidRPr="00D43B8E">
        <w:rPr>
          <w:rFonts w:ascii="Times New Roman" w:hAnsi="Times New Roman" w:cs="Times New Roman"/>
          <w:color w:val="2E2E2E"/>
          <w:sz w:val="23"/>
          <w:szCs w:val="23"/>
        </w:rPr>
        <w:t xml:space="preserve">SCDOT </w:t>
      </w:r>
      <w:del w:id="4" w:author="McKinney, Ben" w:date="2018-08-21T10:40:00Z">
        <w:r w:rsidR="00D43B8E" w:rsidDel="00E901F6">
          <w:rPr>
            <w:rFonts w:ascii="Times New Roman" w:hAnsi="Times New Roman" w:cs="Times New Roman"/>
            <w:color w:val="2E2E2E"/>
            <w:sz w:val="23"/>
            <w:szCs w:val="23"/>
          </w:rPr>
          <w:delText>Highway</w:delText>
        </w:r>
        <w:r w:rsidRPr="00D43B8E" w:rsidDel="00E901F6">
          <w:rPr>
            <w:rFonts w:ascii="Times New Roman" w:hAnsi="Times New Roman" w:cs="Times New Roman"/>
            <w:color w:val="2E2E2E"/>
            <w:sz w:val="23"/>
            <w:szCs w:val="23"/>
          </w:rPr>
          <w:delText xml:space="preserve"> </w:delText>
        </w:r>
      </w:del>
      <w:ins w:id="5" w:author="McKinney, Ben" w:date="2018-08-21T10:40:00Z">
        <w:r w:rsidR="00E901F6">
          <w:rPr>
            <w:rFonts w:ascii="Times New Roman" w:hAnsi="Times New Roman" w:cs="Times New Roman"/>
            <w:color w:val="2E2E2E"/>
            <w:sz w:val="23"/>
            <w:szCs w:val="23"/>
          </w:rPr>
          <w:t xml:space="preserve">Roadway </w:t>
        </w:r>
      </w:ins>
      <w:r w:rsidRPr="00D43B8E">
        <w:rPr>
          <w:rFonts w:ascii="Times New Roman" w:hAnsi="Times New Roman" w:cs="Times New Roman"/>
          <w:color w:val="2E2E2E"/>
          <w:sz w:val="23"/>
          <w:szCs w:val="23"/>
        </w:rPr>
        <w:t xml:space="preserve">Design </w:t>
      </w:r>
      <w:r w:rsidR="00D43B8E">
        <w:rPr>
          <w:rFonts w:ascii="Times New Roman" w:hAnsi="Times New Roman" w:cs="Times New Roman"/>
          <w:color w:val="2E2E2E"/>
          <w:sz w:val="23"/>
          <w:szCs w:val="23"/>
        </w:rPr>
        <w:t xml:space="preserve">Manual, </w:t>
      </w:r>
      <w:del w:id="6" w:author="McKinney, Ben" w:date="2018-08-21T10:40:00Z">
        <w:r w:rsidR="00D43B8E" w:rsidDel="00E901F6">
          <w:rPr>
            <w:rFonts w:ascii="Times New Roman" w:hAnsi="Times New Roman" w:cs="Times New Roman"/>
            <w:color w:val="2E2E2E"/>
            <w:sz w:val="23"/>
            <w:szCs w:val="23"/>
          </w:rPr>
          <w:delText>2003</w:delText>
        </w:r>
      </w:del>
      <w:ins w:id="7" w:author="McKinney, Ben" w:date="2018-08-21T10:40:00Z">
        <w:r w:rsidR="00E901F6">
          <w:rPr>
            <w:rFonts w:ascii="Times New Roman" w:hAnsi="Times New Roman" w:cs="Times New Roman"/>
            <w:color w:val="2E2E2E"/>
            <w:sz w:val="23"/>
            <w:szCs w:val="23"/>
          </w:rPr>
          <w:t>2017</w:t>
        </w:r>
      </w:ins>
      <w:r w:rsidR="00D43B8E">
        <w:rPr>
          <w:rFonts w:ascii="Times New Roman" w:hAnsi="Times New Roman" w:cs="Times New Roman"/>
          <w:color w:val="2E2E2E"/>
          <w:sz w:val="23"/>
          <w:szCs w:val="23"/>
        </w:rPr>
        <w:t xml:space="preserve"> and</w:t>
      </w:r>
    </w:p>
    <w:p w:rsidR="00D43B8E" w:rsidRPr="00D43B8E" w:rsidRDefault="00D43B8E" w:rsidP="00D43B8E">
      <w:pPr>
        <w:pStyle w:val="ListParagraph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2E2E2E"/>
          <w:sz w:val="23"/>
          <w:szCs w:val="23"/>
        </w:rPr>
      </w:pPr>
      <w:r>
        <w:rPr>
          <w:rFonts w:ascii="Times New Roman" w:hAnsi="Times New Roman" w:cs="Times New Roman"/>
          <w:color w:val="2D2E29"/>
          <w:sz w:val="23"/>
          <w:szCs w:val="23"/>
        </w:rPr>
        <w:t xml:space="preserve">SCDOT BDM </w:t>
      </w:r>
      <w:r>
        <w:rPr>
          <w:rFonts w:ascii="Times New Roman" w:hAnsi="Times New Roman" w:cs="Times New Roman"/>
          <w:color w:val="897F89"/>
          <w:sz w:val="30"/>
          <w:szCs w:val="30"/>
        </w:rPr>
        <w:t xml:space="preserve">= </w:t>
      </w:r>
      <w:r>
        <w:rPr>
          <w:rFonts w:ascii="Times New Roman" w:hAnsi="Times New Roman" w:cs="Times New Roman"/>
          <w:color w:val="2D2E29"/>
          <w:sz w:val="23"/>
          <w:szCs w:val="23"/>
        </w:rPr>
        <w:t>SCDOT Bridge Design Manual, 2006</w:t>
      </w:r>
    </w:p>
    <w:p w:rsidR="00FE55BC" w:rsidRPr="00D43B8E" w:rsidRDefault="00FE55BC" w:rsidP="00DB219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2E2E2E"/>
          <w:sz w:val="23"/>
          <w:szCs w:val="23"/>
        </w:rPr>
      </w:pPr>
      <w:r w:rsidRPr="00D43B8E">
        <w:rPr>
          <w:rFonts w:ascii="Times New Roman" w:hAnsi="Times New Roman" w:cs="Times New Roman"/>
          <w:color w:val="2E2E2E"/>
          <w:sz w:val="23"/>
          <w:szCs w:val="23"/>
        </w:rPr>
        <w:t>Specific references are:</w:t>
      </w:r>
    </w:p>
    <w:p w:rsidR="00FE55BC" w:rsidRDefault="00FE55BC" w:rsidP="00DB2193">
      <w:pPr>
        <w:autoSpaceDE w:val="0"/>
        <w:autoSpaceDN w:val="0"/>
        <w:adjustRightInd w:val="0"/>
        <w:ind w:left="1080" w:hanging="360"/>
        <w:jc w:val="both"/>
        <w:rPr>
          <w:rFonts w:ascii="Times New Roman" w:hAnsi="Times New Roman" w:cs="Times New Roman"/>
          <w:color w:val="2D2E29"/>
          <w:sz w:val="23"/>
          <w:szCs w:val="23"/>
        </w:rPr>
      </w:pPr>
      <w:r w:rsidRPr="00D43B8E">
        <w:rPr>
          <w:rFonts w:ascii="Times New Roman" w:hAnsi="Times New Roman" w:cs="Times New Roman"/>
          <w:color w:val="2D2E29"/>
          <w:sz w:val="23"/>
          <w:szCs w:val="23"/>
        </w:rPr>
        <w:t xml:space="preserve">• </w:t>
      </w:r>
      <w:r w:rsidR="00E342BF" w:rsidRPr="00D43B8E">
        <w:rPr>
          <w:rFonts w:ascii="Times New Roman" w:hAnsi="Times New Roman" w:cs="Times New Roman"/>
          <w:color w:val="2D2E29"/>
          <w:sz w:val="23"/>
          <w:szCs w:val="23"/>
        </w:rPr>
        <w:tab/>
      </w:r>
      <w:del w:id="8" w:author="McKinney, Ben" w:date="2018-08-21T10:47:00Z">
        <w:r w:rsidR="00780E48" w:rsidRPr="00D43B8E" w:rsidDel="00E901F6">
          <w:rPr>
            <w:rFonts w:ascii="Times New Roman" w:hAnsi="Times New Roman" w:cs="Times New Roman"/>
            <w:color w:val="2D2E29"/>
            <w:sz w:val="23"/>
            <w:szCs w:val="23"/>
          </w:rPr>
          <w:delText>SCDOT HD</w:delText>
        </w:r>
        <w:r w:rsidR="00D43B8E" w:rsidDel="00E901F6">
          <w:rPr>
            <w:rFonts w:ascii="Times New Roman" w:hAnsi="Times New Roman" w:cs="Times New Roman"/>
            <w:color w:val="2D2E29"/>
            <w:sz w:val="23"/>
            <w:szCs w:val="23"/>
          </w:rPr>
          <w:delText>M</w:delText>
        </w:r>
        <w:r w:rsidRPr="00D43B8E" w:rsidDel="00E901F6">
          <w:rPr>
            <w:rFonts w:ascii="Times New Roman" w:hAnsi="Times New Roman" w:cs="Times New Roman"/>
            <w:color w:val="2D2E29"/>
            <w:sz w:val="23"/>
            <w:szCs w:val="23"/>
          </w:rPr>
          <w:delText xml:space="preserve"> Section </w:delText>
        </w:r>
        <w:r w:rsidR="00D43B8E" w:rsidDel="00E901F6">
          <w:rPr>
            <w:rFonts w:ascii="Times New Roman" w:hAnsi="Times New Roman" w:cs="Times New Roman"/>
            <w:color w:val="2D2E29"/>
            <w:sz w:val="23"/>
            <w:szCs w:val="23"/>
          </w:rPr>
          <w:delText>9.4.1.1</w:delText>
        </w:r>
        <w:r w:rsidRPr="00D43B8E" w:rsidDel="00E901F6">
          <w:rPr>
            <w:rFonts w:ascii="Times New Roman" w:hAnsi="Times New Roman" w:cs="Times New Roman"/>
            <w:color w:val="2D2E29"/>
            <w:sz w:val="23"/>
            <w:szCs w:val="23"/>
          </w:rPr>
          <w:delText xml:space="preserve"> </w:delText>
        </w:r>
        <w:r w:rsidR="00D43B8E" w:rsidDel="00E901F6">
          <w:rPr>
            <w:rFonts w:ascii="Times New Roman" w:hAnsi="Times New Roman" w:cs="Times New Roman"/>
            <w:color w:val="2D2E29"/>
            <w:sz w:val="23"/>
            <w:szCs w:val="23"/>
          </w:rPr>
          <w:delText>–</w:delText>
        </w:r>
        <w:r w:rsidRPr="00D43B8E" w:rsidDel="00E901F6">
          <w:rPr>
            <w:rFonts w:ascii="Times New Roman" w:hAnsi="Times New Roman" w:cs="Times New Roman"/>
            <w:color w:val="2D2E29"/>
            <w:sz w:val="23"/>
            <w:szCs w:val="23"/>
          </w:rPr>
          <w:delText xml:space="preserve"> </w:delText>
        </w:r>
        <w:r w:rsidR="00D43B8E" w:rsidDel="00E901F6">
          <w:rPr>
            <w:rFonts w:ascii="Times New Roman" w:hAnsi="Times New Roman" w:cs="Times New Roman"/>
            <w:color w:val="2D2E29"/>
            <w:sz w:val="23"/>
            <w:szCs w:val="23"/>
          </w:rPr>
          <w:delText>Functional Classification – Relationship to Design</w:delText>
        </w:r>
      </w:del>
    </w:p>
    <w:p w:rsidR="00E901F6" w:rsidRPr="00D43B8E" w:rsidRDefault="00E901F6" w:rsidP="00DB2193">
      <w:pPr>
        <w:autoSpaceDE w:val="0"/>
        <w:autoSpaceDN w:val="0"/>
        <w:adjustRightInd w:val="0"/>
        <w:ind w:left="1080" w:hanging="360"/>
        <w:jc w:val="both"/>
        <w:rPr>
          <w:rFonts w:ascii="Times New Roman" w:hAnsi="Times New Roman" w:cs="Times New Roman"/>
          <w:color w:val="2D2E29"/>
          <w:sz w:val="23"/>
          <w:szCs w:val="23"/>
        </w:rPr>
      </w:pPr>
      <w:r w:rsidRPr="00D43B8E">
        <w:rPr>
          <w:rFonts w:ascii="Times New Roman" w:hAnsi="Times New Roman" w:cs="Times New Roman"/>
          <w:color w:val="2D2E29"/>
          <w:sz w:val="23"/>
          <w:szCs w:val="23"/>
        </w:rPr>
        <w:t xml:space="preserve">• </w:t>
      </w:r>
      <w:r w:rsidRPr="00D43B8E">
        <w:rPr>
          <w:rFonts w:ascii="Times New Roman" w:hAnsi="Times New Roman" w:cs="Times New Roman"/>
          <w:color w:val="2D2E29"/>
          <w:sz w:val="23"/>
          <w:szCs w:val="23"/>
        </w:rPr>
        <w:tab/>
        <w:t>S</w:t>
      </w:r>
      <w:r>
        <w:rPr>
          <w:rFonts w:ascii="Times New Roman" w:hAnsi="Times New Roman" w:cs="Times New Roman"/>
          <w:color w:val="2D2E29"/>
          <w:sz w:val="23"/>
          <w:szCs w:val="23"/>
        </w:rPr>
        <w:t>CDOT RDM Section 3.4.1.1 Functional Classification – Relationship to Design</w:t>
      </w:r>
    </w:p>
    <w:p w:rsidR="00FE55BC" w:rsidRDefault="00FE55BC" w:rsidP="00DB2193">
      <w:pPr>
        <w:autoSpaceDE w:val="0"/>
        <w:autoSpaceDN w:val="0"/>
        <w:adjustRightInd w:val="0"/>
        <w:ind w:left="1080" w:hanging="360"/>
        <w:jc w:val="both"/>
        <w:rPr>
          <w:rFonts w:ascii="Times New Roman" w:hAnsi="Times New Roman" w:cs="Times New Roman"/>
          <w:color w:val="2D2E29"/>
          <w:sz w:val="23"/>
          <w:szCs w:val="23"/>
        </w:rPr>
      </w:pPr>
      <w:del w:id="9" w:author="McKinney, Ben" w:date="2018-08-21T10:49:00Z">
        <w:r w:rsidRPr="00D43B8E" w:rsidDel="00E901F6">
          <w:rPr>
            <w:rFonts w:ascii="Times New Roman" w:hAnsi="Times New Roman" w:cs="Times New Roman"/>
            <w:color w:val="2D2E29"/>
            <w:sz w:val="23"/>
            <w:szCs w:val="23"/>
          </w:rPr>
          <w:delText xml:space="preserve">• </w:delText>
        </w:r>
        <w:r w:rsidR="00E342BF" w:rsidRPr="00D43B8E" w:rsidDel="00E901F6">
          <w:rPr>
            <w:rFonts w:ascii="Times New Roman" w:hAnsi="Times New Roman" w:cs="Times New Roman"/>
            <w:color w:val="2D2E29"/>
            <w:sz w:val="23"/>
            <w:szCs w:val="23"/>
          </w:rPr>
          <w:tab/>
        </w:r>
        <w:r w:rsidR="00D43B8E" w:rsidRPr="00D43B8E" w:rsidDel="00E901F6">
          <w:rPr>
            <w:rFonts w:ascii="Times New Roman" w:hAnsi="Times New Roman" w:cs="Times New Roman"/>
            <w:color w:val="2D2E29"/>
            <w:sz w:val="23"/>
            <w:szCs w:val="23"/>
          </w:rPr>
          <w:delText>SCDOT HD</w:delText>
        </w:r>
        <w:r w:rsidR="00D43B8E" w:rsidDel="00E901F6">
          <w:rPr>
            <w:rFonts w:ascii="Times New Roman" w:hAnsi="Times New Roman" w:cs="Times New Roman"/>
            <w:color w:val="2D2E29"/>
            <w:sz w:val="23"/>
            <w:szCs w:val="23"/>
          </w:rPr>
          <w:delText>M</w:delText>
        </w:r>
        <w:r w:rsidR="00D43B8E" w:rsidRPr="00D43B8E" w:rsidDel="00E901F6">
          <w:rPr>
            <w:rFonts w:ascii="Times New Roman" w:hAnsi="Times New Roman" w:cs="Times New Roman"/>
            <w:color w:val="2D2E29"/>
            <w:sz w:val="23"/>
            <w:szCs w:val="23"/>
          </w:rPr>
          <w:delText xml:space="preserve"> </w:delText>
        </w:r>
        <w:r w:rsidR="00D43B8E" w:rsidDel="00E901F6">
          <w:rPr>
            <w:rFonts w:ascii="Times New Roman" w:hAnsi="Times New Roman" w:cs="Times New Roman"/>
            <w:color w:val="2D2E29"/>
            <w:sz w:val="23"/>
            <w:szCs w:val="23"/>
          </w:rPr>
          <w:delText>Chapter 20</w:delText>
        </w:r>
        <w:r w:rsidR="00D43B8E" w:rsidRPr="00D43B8E" w:rsidDel="00E901F6">
          <w:rPr>
            <w:rFonts w:ascii="Times New Roman" w:hAnsi="Times New Roman" w:cs="Times New Roman"/>
            <w:color w:val="2D2E29"/>
            <w:sz w:val="23"/>
            <w:szCs w:val="23"/>
          </w:rPr>
          <w:delText xml:space="preserve"> </w:delText>
        </w:r>
        <w:r w:rsidR="00D43B8E" w:rsidDel="00E901F6">
          <w:rPr>
            <w:rFonts w:ascii="Times New Roman" w:hAnsi="Times New Roman" w:cs="Times New Roman"/>
            <w:color w:val="2D2E29"/>
            <w:sz w:val="23"/>
            <w:szCs w:val="23"/>
          </w:rPr>
          <w:delText>–</w:delText>
        </w:r>
        <w:r w:rsidR="00D43B8E" w:rsidRPr="00D43B8E" w:rsidDel="00E901F6">
          <w:rPr>
            <w:rFonts w:ascii="Times New Roman" w:hAnsi="Times New Roman" w:cs="Times New Roman"/>
            <w:color w:val="2D2E29"/>
            <w:sz w:val="23"/>
            <w:szCs w:val="23"/>
          </w:rPr>
          <w:delText xml:space="preserve"> </w:delText>
        </w:r>
        <w:r w:rsidR="00D43B8E" w:rsidDel="00E901F6">
          <w:rPr>
            <w:rFonts w:ascii="Times New Roman" w:hAnsi="Times New Roman" w:cs="Times New Roman"/>
            <w:color w:val="2D2E29"/>
            <w:sz w:val="23"/>
            <w:szCs w:val="23"/>
          </w:rPr>
          <w:delText>Rural Highways</w:delText>
        </w:r>
      </w:del>
    </w:p>
    <w:p w:rsidR="00E901F6" w:rsidRDefault="00E901F6" w:rsidP="00DB2193">
      <w:pPr>
        <w:autoSpaceDE w:val="0"/>
        <w:autoSpaceDN w:val="0"/>
        <w:adjustRightInd w:val="0"/>
        <w:ind w:left="1080" w:hanging="360"/>
        <w:jc w:val="both"/>
        <w:rPr>
          <w:rFonts w:ascii="Times New Roman" w:hAnsi="Times New Roman" w:cs="Times New Roman"/>
          <w:color w:val="2D2E29"/>
          <w:sz w:val="23"/>
          <w:szCs w:val="23"/>
        </w:rPr>
      </w:pPr>
      <w:r w:rsidRPr="00D43B8E">
        <w:rPr>
          <w:rFonts w:ascii="Times New Roman" w:hAnsi="Times New Roman" w:cs="Times New Roman"/>
          <w:color w:val="2D2E29"/>
          <w:sz w:val="23"/>
          <w:szCs w:val="23"/>
        </w:rPr>
        <w:t xml:space="preserve">• </w:t>
      </w:r>
      <w:r w:rsidRPr="00D43B8E">
        <w:rPr>
          <w:rFonts w:ascii="Times New Roman" w:hAnsi="Times New Roman" w:cs="Times New Roman"/>
          <w:color w:val="2D2E29"/>
          <w:sz w:val="23"/>
          <w:szCs w:val="23"/>
        </w:rPr>
        <w:tab/>
        <w:t xml:space="preserve">SCDOT </w:t>
      </w:r>
      <w:r>
        <w:rPr>
          <w:rFonts w:ascii="Times New Roman" w:hAnsi="Times New Roman" w:cs="Times New Roman"/>
          <w:color w:val="2D2E29"/>
          <w:sz w:val="23"/>
          <w:szCs w:val="23"/>
        </w:rPr>
        <w:t>R</w:t>
      </w:r>
      <w:r w:rsidRPr="00D43B8E">
        <w:rPr>
          <w:rFonts w:ascii="Times New Roman" w:hAnsi="Times New Roman" w:cs="Times New Roman"/>
          <w:color w:val="2D2E29"/>
          <w:sz w:val="23"/>
          <w:szCs w:val="23"/>
        </w:rPr>
        <w:t>D</w:t>
      </w:r>
      <w:r>
        <w:rPr>
          <w:rFonts w:ascii="Times New Roman" w:hAnsi="Times New Roman" w:cs="Times New Roman"/>
          <w:color w:val="2D2E29"/>
          <w:sz w:val="23"/>
          <w:szCs w:val="23"/>
        </w:rPr>
        <w:t>M</w:t>
      </w:r>
      <w:r w:rsidRPr="00D43B8E">
        <w:rPr>
          <w:rFonts w:ascii="Times New Roman" w:hAnsi="Times New Roman" w:cs="Times New Roman"/>
          <w:color w:val="2D2E29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2D2E29"/>
          <w:sz w:val="23"/>
          <w:szCs w:val="23"/>
        </w:rPr>
        <w:t xml:space="preserve">Chapter </w:t>
      </w:r>
      <w:r w:rsidR="001F29DE">
        <w:rPr>
          <w:rFonts w:ascii="Times New Roman" w:hAnsi="Times New Roman" w:cs="Times New Roman"/>
          <w:color w:val="2D2E29"/>
          <w:sz w:val="23"/>
          <w:szCs w:val="23"/>
        </w:rPr>
        <w:t>14</w:t>
      </w:r>
      <w:r w:rsidRPr="00D43B8E">
        <w:rPr>
          <w:rFonts w:ascii="Times New Roman" w:hAnsi="Times New Roman" w:cs="Times New Roman"/>
          <w:color w:val="2D2E29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2D2E29"/>
          <w:sz w:val="23"/>
          <w:szCs w:val="23"/>
        </w:rPr>
        <w:t>–</w:t>
      </w:r>
      <w:r w:rsidRPr="00D43B8E">
        <w:rPr>
          <w:rFonts w:ascii="Times New Roman" w:hAnsi="Times New Roman" w:cs="Times New Roman"/>
          <w:color w:val="2D2E29"/>
          <w:sz w:val="23"/>
          <w:szCs w:val="23"/>
        </w:rPr>
        <w:t xml:space="preserve"> </w:t>
      </w:r>
      <w:r w:rsidR="001F29DE">
        <w:rPr>
          <w:rFonts w:ascii="Times New Roman" w:hAnsi="Times New Roman" w:cs="Times New Roman"/>
          <w:color w:val="2D2E29"/>
          <w:sz w:val="23"/>
          <w:szCs w:val="23"/>
        </w:rPr>
        <w:t>Local Roads and Streets</w:t>
      </w:r>
    </w:p>
    <w:p w:rsidR="00067C47" w:rsidRDefault="00067C47" w:rsidP="00067C47">
      <w:pPr>
        <w:autoSpaceDE w:val="0"/>
        <w:autoSpaceDN w:val="0"/>
        <w:adjustRightInd w:val="0"/>
        <w:ind w:left="1080" w:hanging="360"/>
        <w:jc w:val="both"/>
        <w:rPr>
          <w:rFonts w:ascii="Times New Roman" w:hAnsi="Times New Roman" w:cs="Times New Roman"/>
          <w:color w:val="2D2E29"/>
          <w:sz w:val="23"/>
          <w:szCs w:val="23"/>
        </w:rPr>
      </w:pPr>
      <w:del w:id="10" w:author="McKinney, Ben" w:date="2018-08-21T10:53:00Z">
        <w:r w:rsidRPr="00D43B8E" w:rsidDel="001F29DE">
          <w:rPr>
            <w:rFonts w:ascii="Times New Roman" w:hAnsi="Times New Roman" w:cs="Times New Roman"/>
            <w:color w:val="2D2E29"/>
            <w:sz w:val="23"/>
            <w:szCs w:val="23"/>
          </w:rPr>
          <w:delText xml:space="preserve">• </w:delText>
        </w:r>
        <w:r w:rsidRPr="00D43B8E" w:rsidDel="001F29DE">
          <w:rPr>
            <w:rFonts w:ascii="Times New Roman" w:hAnsi="Times New Roman" w:cs="Times New Roman"/>
            <w:color w:val="2D2E29"/>
            <w:sz w:val="23"/>
            <w:szCs w:val="23"/>
          </w:rPr>
          <w:tab/>
          <w:delText>SCDOT HD</w:delText>
        </w:r>
        <w:r w:rsidDel="001F29DE">
          <w:rPr>
            <w:rFonts w:ascii="Times New Roman" w:hAnsi="Times New Roman" w:cs="Times New Roman"/>
            <w:color w:val="2D2E29"/>
            <w:sz w:val="23"/>
            <w:szCs w:val="23"/>
          </w:rPr>
          <w:delText>M</w:delText>
        </w:r>
        <w:r w:rsidRPr="00D43B8E" w:rsidDel="001F29DE">
          <w:rPr>
            <w:rFonts w:ascii="Times New Roman" w:hAnsi="Times New Roman" w:cs="Times New Roman"/>
            <w:color w:val="2D2E29"/>
            <w:sz w:val="23"/>
            <w:szCs w:val="23"/>
          </w:rPr>
          <w:delText xml:space="preserve"> </w:delText>
        </w:r>
        <w:r w:rsidDel="001F29DE">
          <w:rPr>
            <w:rFonts w:ascii="Times New Roman" w:hAnsi="Times New Roman" w:cs="Times New Roman"/>
            <w:color w:val="2D2E29"/>
            <w:sz w:val="23"/>
            <w:szCs w:val="23"/>
          </w:rPr>
          <w:delText>Figure 20.1E</w:delText>
        </w:r>
        <w:r w:rsidRPr="00D43B8E" w:rsidDel="001F29DE">
          <w:rPr>
            <w:rFonts w:ascii="Times New Roman" w:hAnsi="Times New Roman" w:cs="Times New Roman"/>
            <w:color w:val="2D2E29"/>
            <w:sz w:val="23"/>
            <w:szCs w:val="23"/>
          </w:rPr>
          <w:delText xml:space="preserve"> </w:delText>
        </w:r>
        <w:r w:rsidDel="001F29DE">
          <w:rPr>
            <w:rFonts w:ascii="Times New Roman" w:hAnsi="Times New Roman" w:cs="Times New Roman"/>
            <w:color w:val="2D2E29"/>
            <w:sz w:val="23"/>
            <w:szCs w:val="23"/>
          </w:rPr>
          <w:delText>–</w:delText>
        </w:r>
        <w:r w:rsidRPr="00D43B8E" w:rsidDel="001F29DE">
          <w:rPr>
            <w:rFonts w:ascii="Times New Roman" w:hAnsi="Times New Roman" w:cs="Times New Roman"/>
            <w:color w:val="2D2E29"/>
            <w:sz w:val="23"/>
            <w:szCs w:val="23"/>
          </w:rPr>
          <w:delText xml:space="preserve"> </w:delText>
        </w:r>
        <w:r w:rsidRPr="00067C47" w:rsidDel="001F29DE">
          <w:rPr>
            <w:rFonts w:ascii="Times New Roman" w:hAnsi="Times New Roman" w:cs="Times New Roman"/>
            <w:color w:val="2D2E29"/>
            <w:sz w:val="23"/>
            <w:szCs w:val="23"/>
          </w:rPr>
          <w:delText>G</w:delText>
        </w:r>
        <w:r w:rsidDel="001F29DE">
          <w:rPr>
            <w:rFonts w:ascii="Times New Roman" w:hAnsi="Times New Roman" w:cs="Times New Roman"/>
            <w:color w:val="2D2E29"/>
            <w:sz w:val="23"/>
            <w:szCs w:val="23"/>
          </w:rPr>
          <w:delText>eometric</w:delText>
        </w:r>
        <w:r w:rsidRPr="00067C47" w:rsidDel="001F29DE">
          <w:rPr>
            <w:rFonts w:ascii="Times New Roman" w:hAnsi="Times New Roman" w:cs="Times New Roman"/>
            <w:color w:val="2D2E29"/>
            <w:sz w:val="23"/>
            <w:szCs w:val="23"/>
          </w:rPr>
          <w:delText xml:space="preserve"> D</w:delText>
        </w:r>
        <w:r w:rsidDel="001F29DE">
          <w:rPr>
            <w:rFonts w:ascii="Times New Roman" w:hAnsi="Times New Roman" w:cs="Times New Roman"/>
            <w:color w:val="2D2E29"/>
            <w:sz w:val="23"/>
            <w:szCs w:val="23"/>
          </w:rPr>
          <w:delText>esign</w:delText>
        </w:r>
        <w:r w:rsidRPr="00067C47" w:rsidDel="001F29DE">
          <w:rPr>
            <w:rFonts w:ascii="Times New Roman" w:hAnsi="Times New Roman" w:cs="Times New Roman"/>
            <w:color w:val="2D2E29"/>
            <w:sz w:val="23"/>
            <w:szCs w:val="23"/>
          </w:rPr>
          <w:delText xml:space="preserve"> C</w:delText>
        </w:r>
        <w:r w:rsidDel="001F29DE">
          <w:rPr>
            <w:rFonts w:ascii="Times New Roman" w:hAnsi="Times New Roman" w:cs="Times New Roman"/>
            <w:color w:val="2D2E29"/>
            <w:sz w:val="23"/>
            <w:szCs w:val="23"/>
          </w:rPr>
          <w:delText>riteria</w:delText>
        </w:r>
        <w:r w:rsidRPr="00067C47" w:rsidDel="001F29DE">
          <w:rPr>
            <w:rFonts w:ascii="Times New Roman" w:hAnsi="Times New Roman" w:cs="Times New Roman"/>
            <w:color w:val="2D2E29"/>
            <w:sz w:val="23"/>
            <w:szCs w:val="23"/>
          </w:rPr>
          <w:delText xml:space="preserve"> </w:delText>
        </w:r>
        <w:r w:rsidDel="001F29DE">
          <w:rPr>
            <w:rFonts w:ascii="Times New Roman" w:hAnsi="Times New Roman" w:cs="Times New Roman"/>
            <w:color w:val="2D2E29"/>
            <w:sz w:val="23"/>
            <w:szCs w:val="23"/>
          </w:rPr>
          <w:delText>for Rural</w:delText>
        </w:r>
        <w:r w:rsidRPr="00067C47" w:rsidDel="001F29DE">
          <w:rPr>
            <w:rFonts w:ascii="Times New Roman" w:hAnsi="Times New Roman" w:cs="Times New Roman"/>
            <w:color w:val="2D2E29"/>
            <w:sz w:val="23"/>
            <w:szCs w:val="23"/>
          </w:rPr>
          <w:delText xml:space="preserve"> T</w:delText>
        </w:r>
        <w:r w:rsidDel="001F29DE">
          <w:rPr>
            <w:rFonts w:ascii="Times New Roman" w:hAnsi="Times New Roman" w:cs="Times New Roman"/>
            <w:color w:val="2D2E29"/>
            <w:sz w:val="23"/>
            <w:szCs w:val="23"/>
          </w:rPr>
          <w:delText>wo</w:delText>
        </w:r>
        <w:r w:rsidRPr="00067C47" w:rsidDel="001F29DE">
          <w:rPr>
            <w:rFonts w:ascii="Times New Roman" w:hAnsi="Times New Roman" w:cs="Times New Roman"/>
            <w:color w:val="2D2E29"/>
            <w:sz w:val="23"/>
            <w:szCs w:val="23"/>
          </w:rPr>
          <w:delText>-</w:delText>
        </w:r>
        <w:r w:rsidDel="001F29DE">
          <w:rPr>
            <w:rFonts w:ascii="Times New Roman" w:hAnsi="Times New Roman" w:cs="Times New Roman"/>
            <w:color w:val="2D2E29"/>
            <w:sz w:val="23"/>
            <w:szCs w:val="23"/>
          </w:rPr>
          <w:delText>lane</w:delText>
        </w:r>
        <w:r w:rsidRPr="00067C47" w:rsidDel="001F29DE">
          <w:rPr>
            <w:rFonts w:ascii="Times New Roman" w:hAnsi="Times New Roman" w:cs="Times New Roman"/>
            <w:color w:val="2D2E29"/>
            <w:sz w:val="23"/>
            <w:szCs w:val="23"/>
          </w:rPr>
          <w:delText xml:space="preserve"> C</w:delText>
        </w:r>
        <w:r w:rsidDel="001F29DE">
          <w:rPr>
            <w:rFonts w:ascii="Times New Roman" w:hAnsi="Times New Roman" w:cs="Times New Roman"/>
            <w:color w:val="2D2E29"/>
            <w:sz w:val="23"/>
            <w:szCs w:val="23"/>
          </w:rPr>
          <w:delText>ollectors</w:delText>
        </w:r>
      </w:del>
    </w:p>
    <w:p w:rsidR="001F29DE" w:rsidRDefault="001F29DE" w:rsidP="00067C47">
      <w:pPr>
        <w:autoSpaceDE w:val="0"/>
        <w:autoSpaceDN w:val="0"/>
        <w:adjustRightInd w:val="0"/>
        <w:ind w:left="1080" w:hanging="360"/>
        <w:jc w:val="both"/>
        <w:rPr>
          <w:rFonts w:ascii="Times New Roman" w:hAnsi="Times New Roman" w:cs="Times New Roman"/>
          <w:color w:val="2D2E29"/>
          <w:sz w:val="23"/>
          <w:szCs w:val="23"/>
        </w:rPr>
      </w:pPr>
      <w:r w:rsidRPr="00D43B8E">
        <w:rPr>
          <w:rFonts w:ascii="Times New Roman" w:hAnsi="Times New Roman" w:cs="Times New Roman"/>
          <w:color w:val="2D2E29"/>
          <w:sz w:val="23"/>
          <w:szCs w:val="23"/>
        </w:rPr>
        <w:t xml:space="preserve">• </w:t>
      </w:r>
      <w:r w:rsidRPr="00D43B8E">
        <w:rPr>
          <w:rFonts w:ascii="Times New Roman" w:hAnsi="Times New Roman" w:cs="Times New Roman"/>
          <w:color w:val="2D2E29"/>
          <w:sz w:val="23"/>
          <w:szCs w:val="23"/>
        </w:rPr>
        <w:tab/>
        <w:t xml:space="preserve">SCDOT </w:t>
      </w:r>
      <w:r>
        <w:rPr>
          <w:rFonts w:ascii="Times New Roman" w:hAnsi="Times New Roman" w:cs="Times New Roman"/>
          <w:color w:val="2D2E29"/>
          <w:sz w:val="23"/>
          <w:szCs w:val="23"/>
        </w:rPr>
        <w:t>R</w:t>
      </w:r>
      <w:r w:rsidRPr="00D43B8E">
        <w:rPr>
          <w:rFonts w:ascii="Times New Roman" w:hAnsi="Times New Roman" w:cs="Times New Roman"/>
          <w:color w:val="2D2E29"/>
          <w:sz w:val="23"/>
          <w:szCs w:val="23"/>
        </w:rPr>
        <w:t>D</w:t>
      </w:r>
      <w:r>
        <w:rPr>
          <w:rFonts w:ascii="Times New Roman" w:hAnsi="Times New Roman" w:cs="Times New Roman"/>
          <w:color w:val="2D2E29"/>
          <w:sz w:val="23"/>
          <w:szCs w:val="23"/>
        </w:rPr>
        <w:t>M</w:t>
      </w:r>
      <w:r w:rsidRPr="00D43B8E">
        <w:rPr>
          <w:rFonts w:ascii="Times New Roman" w:hAnsi="Times New Roman" w:cs="Times New Roman"/>
          <w:color w:val="2D2E29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2D2E29"/>
          <w:sz w:val="23"/>
          <w:szCs w:val="23"/>
        </w:rPr>
        <w:t>Figure 14.3-A</w:t>
      </w:r>
      <w:r w:rsidRPr="00D43B8E">
        <w:rPr>
          <w:rFonts w:ascii="Times New Roman" w:hAnsi="Times New Roman" w:cs="Times New Roman"/>
          <w:color w:val="2D2E29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2D2E29"/>
          <w:sz w:val="23"/>
          <w:szCs w:val="23"/>
        </w:rPr>
        <w:t>–</w:t>
      </w:r>
      <w:r w:rsidRPr="00D43B8E">
        <w:rPr>
          <w:rFonts w:ascii="Times New Roman" w:hAnsi="Times New Roman" w:cs="Times New Roman"/>
          <w:color w:val="2D2E29"/>
          <w:sz w:val="23"/>
          <w:szCs w:val="23"/>
        </w:rPr>
        <w:t xml:space="preserve"> </w:t>
      </w:r>
      <w:r w:rsidRPr="00067C47">
        <w:rPr>
          <w:rFonts w:ascii="Times New Roman" w:hAnsi="Times New Roman" w:cs="Times New Roman"/>
          <w:color w:val="2D2E29"/>
          <w:sz w:val="23"/>
          <w:szCs w:val="23"/>
        </w:rPr>
        <w:t>G</w:t>
      </w:r>
      <w:r>
        <w:rPr>
          <w:rFonts w:ascii="Times New Roman" w:hAnsi="Times New Roman" w:cs="Times New Roman"/>
          <w:color w:val="2D2E29"/>
          <w:sz w:val="23"/>
          <w:szCs w:val="23"/>
        </w:rPr>
        <w:t>eometric</w:t>
      </w:r>
      <w:r w:rsidRPr="00067C47">
        <w:rPr>
          <w:rFonts w:ascii="Times New Roman" w:hAnsi="Times New Roman" w:cs="Times New Roman"/>
          <w:color w:val="2D2E29"/>
          <w:sz w:val="23"/>
          <w:szCs w:val="23"/>
        </w:rPr>
        <w:t xml:space="preserve"> D</w:t>
      </w:r>
      <w:r>
        <w:rPr>
          <w:rFonts w:ascii="Times New Roman" w:hAnsi="Times New Roman" w:cs="Times New Roman"/>
          <w:color w:val="2D2E29"/>
          <w:sz w:val="23"/>
          <w:szCs w:val="23"/>
        </w:rPr>
        <w:t>esign</w:t>
      </w:r>
      <w:r w:rsidRPr="00067C47">
        <w:rPr>
          <w:rFonts w:ascii="Times New Roman" w:hAnsi="Times New Roman" w:cs="Times New Roman"/>
          <w:color w:val="2D2E29"/>
          <w:sz w:val="23"/>
          <w:szCs w:val="23"/>
        </w:rPr>
        <w:t xml:space="preserve"> C</w:t>
      </w:r>
      <w:r>
        <w:rPr>
          <w:rFonts w:ascii="Times New Roman" w:hAnsi="Times New Roman" w:cs="Times New Roman"/>
          <w:color w:val="2D2E29"/>
          <w:sz w:val="23"/>
          <w:szCs w:val="23"/>
        </w:rPr>
        <w:t>riteria</w:t>
      </w:r>
      <w:r w:rsidRPr="00067C47">
        <w:rPr>
          <w:rFonts w:ascii="Times New Roman" w:hAnsi="Times New Roman" w:cs="Times New Roman"/>
          <w:color w:val="2D2E29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2D2E29"/>
          <w:sz w:val="23"/>
          <w:szCs w:val="23"/>
        </w:rPr>
        <w:t>for Local Rural Roads</w:t>
      </w:r>
    </w:p>
    <w:p w:rsidR="00067C47" w:rsidDel="001F29DE" w:rsidRDefault="00067C47" w:rsidP="00DB2193">
      <w:pPr>
        <w:autoSpaceDE w:val="0"/>
        <w:autoSpaceDN w:val="0"/>
        <w:adjustRightInd w:val="0"/>
        <w:ind w:left="1080" w:hanging="360"/>
        <w:jc w:val="both"/>
        <w:rPr>
          <w:del w:id="11" w:author="McKinney, Ben" w:date="2018-08-21T10:53:00Z"/>
          <w:rFonts w:ascii="Times New Roman" w:hAnsi="Times New Roman" w:cs="Times New Roman"/>
          <w:color w:val="2D2E29"/>
          <w:sz w:val="23"/>
          <w:szCs w:val="23"/>
        </w:rPr>
      </w:pPr>
      <w:del w:id="12" w:author="McKinney, Ben" w:date="2018-08-21T10:53:00Z">
        <w:r w:rsidRPr="00D43B8E" w:rsidDel="001F29DE">
          <w:rPr>
            <w:rFonts w:ascii="Times New Roman" w:hAnsi="Times New Roman" w:cs="Times New Roman"/>
            <w:color w:val="2D2E29"/>
            <w:sz w:val="23"/>
            <w:szCs w:val="23"/>
          </w:rPr>
          <w:delText xml:space="preserve">• </w:delText>
        </w:r>
        <w:r w:rsidRPr="00D43B8E" w:rsidDel="001F29DE">
          <w:rPr>
            <w:rFonts w:ascii="Times New Roman" w:hAnsi="Times New Roman" w:cs="Times New Roman"/>
            <w:color w:val="2D2E29"/>
            <w:sz w:val="23"/>
            <w:szCs w:val="23"/>
          </w:rPr>
          <w:tab/>
          <w:delText>SCDOT HD</w:delText>
        </w:r>
        <w:r w:rsidDel="001F29DE">
          <w:rPr>
            <w:rFonts w:ascii="Times New Roman" w:hAnsi="Times New Roman" w:cs="Times New Roman"/>
            <w:color w:val="2D2E29"/>
            <w:sz w:val="23"/>
            <w:szCs w:val="23"/>
          </w:rPr>
          <w:delText>M</w:delText>
        </w:r>
        <w:r w:rsidRPr="00D43B8E" w:rsidDel="001F29DE">
          <w:rPr>
            <w:rFonts w:ascii="Times New Roman" w:hAnsi="Times New Roman" w:cs="Times New Roman"/>
            <w:color w:val="2D2E29"/>
            <w:sz w:val="23"/>
            <w:szCs w:val="23"/>
          </w:rPr>
          <w:delText xml:space="preserve"> </w:delText>
        </w:r>
        <w:r w:rsidDel="001F29DE">
          <w:rPr>
            <w:rFonts w:ascii="Times New Roman" w:hAnsi="Times New Roman" w:cs="Times New Roman"/>
            <w:color w:val="2D2E29"/>
            <w:sz w:val="23"/>
            <w:szCs w:val="23"/>
          </w:rPr>
          <w:delText>Figure 20.1G – Alignment Criteria for Rural Collectors</w:delText>
        </w:r>
      </w:del>
    </w:p>
    <w:p w:rsidR="001F29DE" w:rsidRDefault="001F29DE" w:rsidP="001F29DE">
      <w:pPr>
        <w:autoSpaceDE w:val="0"/>
        <w:autoSpaceDN w:val="0"/>
        <w:adjustRightInd w:val="0"/>
        <w:ind w:left="1080" w:hanging="360"/>
        <w:jc w:val="both"/>
        <w:rPr>
          <w:rFonts w:ascii="Times New Roman" w:hAnsi="Times New Roman" w:cs="Times New Roman"/>
          <w:color w:val="2D2E29"/>
          <w:sz w:val="23"/>
          <w:szCs w:val="23"/>
        </w:rPr>
      </w:pPr>
      <w:r w:rsidRPr="00D43B8E">
        <w:rPr>
          <w:rFonts w:ascii="Times New Roman" w:hAnsi="Times New Roman" w:cs="Times New Roman"/>
          <w:color w:val="2D2E29"/>
          <w:sz w:val="23"/>
          <w:szCs w:val="23"/>
        </w:rPr>
        <w:t xml:space="preserve">• </w:t>
      </w:r>
      <w:r w:rsidRPr="00D43B8E">
        <w:rPr>
          <w:rFonts w:ascii="Times New Roman" w:hAnsi="Times New Roman" w:cs="Times New Roman"/>
          <w:color w:val="2D2E29"/>
          <w:sz w:val="23"/>
          <w:szCs w:val="23"/>
        </w:rPr>
        <w:tab/>
        <w:t xml:space="preserve">SCDOT </w:t>
      </w:r>
      <w:r>
        <w:rPr>
          <w:rFonts w:ascii="Times New Roman" w:hAnsi="Times New Roman" w:cs="Times New Roman"/>
          <w:color w:val="2D2E29"/>
          <w:sz w:val="23"/>
          <w:szCs w:val="23"/>
        </w:rPr>
        <w:t>R</w:t>
      </w:r>
      <w:r w:rsidRPr="00D43B8E">
        <w:rPr>
          <w:rFonts w:ascii="Times New Roman" w:hAnsi="Times New Roman" w:cs="Times New Roman"/>
          <w:color w:val="2D2E29"/>
          <w:sz w:val="23"/>
          <w:szCs w:val="23"/>
        </w:rPr>
        <w:t>D</w:t>
      </w:r>
      <w:r>
        <w:rPr>
          <w:rFonts w:ascii="Times New Roman" w:hAnsi="Times New Roman" w:cs="Times New Roman"/>
          <w:color w:val="2D2E29"/>
          <w:sz w:val="23"/>
          <w:szCs w:val="23"/>
        </w:rPr>
        <w:t>M</w:t>
      </w:r>
      <w:r w:rsidRPr="00D43B8E">
        <w:rPr>
          <w:rFonts w:ascii="Times New Roman" w:hAnsi="Times New Roman" w:cs="Times New Roman"/>
          <w:color w:val="2D2E29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2D2E29"/>
          <w:sz w:val="23"/>
          <w:szCs w:val="23"/>
        </w:rPr>
        <w:t xml:space="preserve">Figure </w:t>
      </w:r>
      <w:r w:rsidR="00D1202A">
        <w:rPr>
          <w:rFonts w:ascii="Times New Roman" w:hAnsi="Times New Roman" w:cs="Times New Roman"/>
          <w:color w:val="2D2E29"/>
          <w:sz w:val="23"/>
          <w:szCs w:val="23"/>
        </w:rPr>
        <w:t>14</w:t>
      </w:r>
      <w:r>
        <w:rPr>
          <w:rFonts w:ascii="Times New Roman" w:hAnsi="Times New Roman" w:cs="Times New Roman"/>
          <w:color w:val="2D2E29"/>
          <w:sz w:val="23"/>
          <w:szCs w:val="23"/>
        </w:rPr>
        <w:t>.</w:t>
      </w:r>
      <w:r w:rsidR="00D1202A">
        <w:rPr>
          <w:rFonts w:ascii="Times New Roman" w:hAnsi="Times New Roman" w:cs="Times New Roman"/>
          <w:color w:val="2D2E29"/>
          <w:sz w:val="23"/>
          <w:szCs w:val="23"/>
        </w:rPr>
        <w:t>3-B</w:t>
      </w:r>
      <w:r>
        <w:rPr>
          <w:rFonts w:ascii="Times New Roman" w:hAnsi="Times New Roman" w:cs="Times New Roman"/>
          <w:color w:val="2D2E29"/>
          <w:sz w:val="23"/>
          <w:szCs w:val="23"/>
        </w:rPr>
        <w:t xml:space="preserve"> – Alignment Criteria for Local Rural Roads</w:t>
      </w:r>
    </w:p>
    <w:p w:rsidR="00067C47" w:rsidRPr="00D43B8E" w:rsidRDefault="00067C47" w:rsidP="00DB2193">
      <w:pPr>
        <w:autoSpaceDE w:val="0"/>
        <w:autoSpaceDN w:val="0"/>
        <w:adjustRightInd w:val="0"/>
        <w:ind w:left="1080" w:hanging="360"/>
        <w:jc w:val="both"/>
        <w:rPr>
          <w:rFonts w:ascii="Times New Roman" w:hAnsi="Times New Roman" w:cs="Times New Roman"/>
          <w:color w:val="2E2E2E"/>
          <w:sz w:val="23"/>
          <w:szCs w:val="23"/>
        </w:rPr>
      </w:pPr>
      <w:r w:rsidRPr="00D43B8E">
        <w:rPr>
          <w:rFonts w:ascii="Times New Roman" w:hAnsi="Times New Roman" w:cs="Times New Roman"/>
          <w:color w:val="2D2E29"/>
          <w:sz w:val="23"/>
          <w:szCs w:val="23"/>
        </w:rPr>
        <w:t xml:space="preserve">• </w:t>
      </w:r>
      <w:r w:rsidRPr="00D43B8E">
        <w:rPr>
          <w:rFonts w:ascii="Times New Roman" w:hAnsi="Times New Roman" w:cs="Times New Roman"/>
          <w:color w:val="2D2E29"/>
          <w:sz w:val="23"/>
          <w:szCs w:val="23"/>
        </w:rPr>
        <w:tab/>
        <w:t xml:space="preserve">SCDOT </w:t>
      </w:r>
      <w:r>
        <w:rPr>
          <w:rFonts w:ascii="Times New Roman" w:hAnsi="Times New Roman" w:cs="Times New Roman"/>
          <w:color w:val="2D2E29"/>
          <w:sz w:val="23"/>
          <w:szCs w:val="23"/>
        </w:rPr>
        <w:t>B</w:t>
      </w:r>
      <w:r w:rsidRPr="00D43B8E">
        <w:rPr>
          <w:rFonts w:ascii="Times New Roman" w:hAnsi="Times New Roman" w:cs="Times New Roman"/>
          <w:color w:val="2D2E29"/>
          <w:sz w:val="23"/>
          <w:szCs w:val="23"/>
        </w:rPr>
        <w:t>D</w:t>
      </w:r>
      <w:r>
        <w:rPr>
          <w:rFonts w:ascii="Times New Roman" w:hAnsi="Times New Roman" w:cs="Times New Roman"/>
          <w:color w:val="2D2E29"/>
          <w:sz w:val="23"/>
          <w:szCs w:val="23"/>
        </w:rPr>
        <w:t>M</w:t>
      </w:r>
      <w:r w:rsidRPr="00D43B8E">
        <w:rPr>
          <w:rFonts w:ascii="Times New Roman" w:hAnsi="Times New Roman" w:cs="Times New Roman"/>
          <w:color w:val="2D2E29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2D2E29"/>
          <w:sz w:val="23"/>
          <w:szCs w:val="23"/>
        </w:rPr>
        <w:t xml:space="preserve">Section </w:t>
      </w:r>
      <w:r w:rsidRPr="00067C47">
        <w:rPr>
          <w:rFonts w:ascii="Times New Roman" w:hAnsi="Times New Roman" w:cs="Times New Roman"/>
          <w:color w:val="2D2E29"/>
          <w:sz w:val="23"/>
          <w:szCs w:val="23"/>
        </w:rPr>
        <w:t>12.6.1</w:t>
      </w:r>
      <w:r>
        <w:rPr>
          <w:rFonts w:ascii="Times New Roman" w:hAnsi="Times New Roman" w:cs="Times New Roman"/>
          <w:color w:val="2D2E29"/>
          <w:sz w:val="23"/>
          <w:szCs w:val="23"/>
        </w:rPr>
        <w:t>.4</w:t>
      </w:r>
      <w:r w:rsidRPr="00067C47">
        <w:rPr>
          <w:rFonts w:ascii="Times New Roman" w:hAnsi="Times New Roman" w:cs="Times New Roman"/>
          <w:color w:val="2D2E29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2D2E29"/>
          <w:sz w:val="23"/>
          <w:szCs w:val="23"/>
        </w:rPr>
        <w:t xml:space="preserve">- </w:t>
      </w:r>
      <w:r w:rsidRPr="00067C47">
        <w:rPr>
          <w:rFonts w:ascii="Times New Roman" w:hAnsi="Times New Roman" w:cs="Times New Roman"/>
          <w:color w:val="2D2E29"/>
          <w:sz w:val="23"/>
          <w:szCs w:val="23"/>
        </w:rPr>
        <w:t>Bridge Roadway Widths</w:t>
      </w:r>
      <w:r w:rsidRPr="00D43B8E">
        <w:rPr>
          <w:rFonts w:ascii="Times New Roman" w:hAnsi="Times New Roman" w:cs="Times New Roman"/>
          <w:color w:val="2D2E29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2D2E29"/>
          <w:sz w:val="23"/>
          <w:szCs w:val="23"/>
        </w:rPr>
        <w:t xml:space="preserve"> </w:t>
      </w:r>
    </w:p>
    <w:p w:rsidR="00067C47" w:rsidRPr="00D43B8E" w:rsidRDefault="00067C47" w:rsidP="00067C47">
      <w:pPr>
        <w:autoSpaceDE w:val="0"/>
        <w:autoSpaceDN w:val="0"/>
        <w:adjustRightInd w:val="0"/>
        <w:ind w:left="1080" w:hanging="360"/>
        <w:jc w:val="both"/>
        <w:rPr>
          <w:rFonts w:ascii="Times New Roman" w:hAnsi="Times New Roman" w:cs="Times New Roman"/>
          <w:color w:val="2E2E2E"/>
          <w:sz w:val="23"/>
          <w:szCs w:val="23"/>
        </w:rPr>
      </w:pPr>
      <w:r w:rsidRPr="00D43B8E">
        <w:rPr>
          <w:rFonts w:ascii="Times New Roman" w:hAnsi="Times New Roman" w:cs="Times New Roman"/>
          <w:color w:val="2D2E29"/>
          <w:sz w:val="23"/>
          <w:szCs w:val="23"/>
        </w:rPr>
        <w:t xml:space="preserve">• </w:t>
      </w:r>
      <w:r w:rsidRPr="00D43B8E">
        <w:rPr>
          <w:rFonts w:ascii="Times New Roman" w:hAnsi="Times New Roman" w:cs="Times New Roman"/>
          <w:color w:val="2D2E29"/>
          <w:sz w:val="23"/>
          <w:szCs w:val="23"/>
        </w:rPr>
        <w:tab/>
        <w:t xml:space="preserve">SCDOT </w:t>
      </w:r>
      <w:r>
        <w:rPr>
          <w:rFonts w:ascii="Times New Roman" w:hAnsi="Times New Roman" w:cs="Times New Roman"/>
          <w:color w:val="2D2E29"/>
          <w:sz w:val="23"/>
          <w:szCs w:val="23"/>
        </w:rPr>
        <w:t>B</w:t>
      </w:r>
      <w:r w:rsidRPr="00D43B8E">
        <w:rPr>
          <w:rFonts w:ascii="Times New Roman" w:hAnsi="Times New Roman" w:cs="Times New Roman"/>
          <w:color w:val="2D2E29"/>
          <w:sz w:val="23"/>
          <w:szCs w:val="23"/>
        </w:rPr>
        <w:t>D</w:t>
      </w:r>
      <w:r>
        <w:rPr>
          <w:rFonts w:ascii="Times New Roman" w:hAnsi="Times New Roman" w:cs="Times New Roman"/>
          <w:color w:val="2D2E29"/>
          <w:sz w:val="23"/>
          <w:szCs w:val="23"/>
        </w:rPr>
        <w:t>M</w:t>
      </w:r>
      <w:r w:rsidRPr="00D43B8E">
        <w:rPr>
          <w:rFonts w:ascii="Times New Roman" w:hAnsi="Times New Roman" w:cs="Times New Roman"/>
          <w:color w:val="2D2E29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2D2E29"/>
          <w:sz w:val="23"/>
          <w:szCs w:val="23"/>
        </w:rPr>
        <w:t>Figure 12.6-</w:t>
      </w:r>
      <w:r w:rsidRPr="00067C47">
        <w:rPr>
          <w:rFonts w:ascii="Times New Roman" w:hAnsi="Times New Roman" w:cs="Times New Roman"/>
          <w:color w:val="2D2E29"/>
          <w:sz w:val="23"/>
          <w:szCs w:val="23"/>
        </w:rPr>
        <w:t xml:space="preserve">1 </w:t>
      </w:r>
      <w:r>
        <w:rPr>
          <w:rFonts w:ascii="Times New Roman" w:hAnsi="Times New Roman" w:cs="Times New Roman"/>
          <w:color w:val="2D2E29"/>
          <w:sz w:val="23"/>
          <w:szCs w:val="23"/>
        </w:rPr>
        <w:t xml:space="preserve">– Guidelines for </w:t>
      </w:r>
      <w:r w:rsidRPr="00067C47">
        <w:rPr>
          <w:rFonts w:ascii="Times New Roman" w:hAnsi="Times New Roman" w:cs="Times New Roman"/>
          <w:color w:val="2D2E29"/>
          <w:sz w:val="23"/>
          <w:szCs w:val="23"/>
        </w:rPr>
        <w:t>Bridge Roadway Widths</w:t>
      </w:r>
      <w:r w:rsidRPr="00D43B8E">
        <w:rPr>
          <w:rFonts w:ascii="Times New Roman" w:hAnsi="Times New Roman" w:cs="Times New Roman"/>
          <w:color w:val="2D2E29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2D2E29"/>
          <w:sz w:val="23"/>
          <w:szCs w:val="23"/>
        </w:rPr>
        <w:t xml:space="preserve"> </w:t>
      </w:r>
    </w:p>
    <w:p w:rsidR="00EC15F8" w:rsidRDefault="00EC15F8" w:rsidP="00FE55BC">
      <w:pPr>
        <w:autoSpaceDE w:val="0"/>
        <w:autoSpaceDN w:val="0"/>
        <w:adjustRightInd w:val="0"/>
        <w:rPr>
          <w:rFonts w:ascii="Times New Roman" w:hAnsi="Times New Roman" w:cs="Times New Roman"/>
          <w:color w:val="2E2E2E"/>
          <w:sz w:val="23"/>
          <w:szCs w:val="23"/>
        </w:rPr>
      </w:pPr>
    </w:p>
    <w:p w:rsidR="009A5E80" w:rsidRDefault="00FE55BC" w:rsidP="004C1C5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2E2E2E"/>
          <w:sz w:val="23"/>
          <w:szCs w:val="23"/>
        </w:rPr>
      </w:pPr>
      <w:r>
        <w:rPr>
          <w:rFonts w:ascii="Times New Roman" w:hAnsi="Times New Roman" w:cs="Times New Roman"/>
          <w:color w:val="2E2E2E"/>
          <w:sz w:val="23"/>
          <w:szCs w:val="23"/>
        </w:rPr>
        <w:t>This documentation is intended to suffice as justification for all of the design upgrades that</w:t>
      </w:r>
      <w:r w:rsidR="00EC15F8">
        <w:rPr>
          <w:rFonts w:ascii="Times New Roman" w:hAnsi="Times New Roman" w:cs="Times New Roman"/>
          <w:color w:val="2E2E2E"/>
          <w:sz w:val="23"/>
          <w:szCs w:val="23"/>
        </w:rPr>
        <w:t xml:space="preserve"> </w:t>
      </w:r>
      <w:bookmarkStart w:id="13" w:name="_GoBack"/>
      <w:del w:id="14" w:author="McKinney, Ben" w:date="2018-08-21T10:57:00Z">
        <w:r w:rsidDel="008E6FCC">
          <w:rPr>
            <w:rFonts w:ascii="Times New Roman" w:hAnsi="Times New Roman" w:cs="Times New Roman"/>
            <w:color w:val="2E2E2E"/>
            <w:sz w:val="23"/>
            <w:szCs w:val="23"/>
          </w:rPr>
          <w:delText xml:space="preserve">were </w:delText>
        </w:r>
      </w:del>
      <w:bookmarkEnd w:id="13"/>
      <w:ins w:id="15" w:author="McKinney, Ben" w:date="2018-08-21T10:57:00Z">
        <w:r w:rsidR="008E6FCC">
          <w:rPr>
            <w:rFonts w:ascii="Times New Roman" w:hAnsi="Times New Roman" w:cs="Times New Roman"/>
            <w:color w:val="2E2E2E"/>
            <w:sz w:val="23"/>
            <w:szCs w:val="23"/>
          </w:rPr>
          <w:t xml:space="preserve">will be </w:t>
        </w:r>
      </w:ins>
      <w:r>
        <w:rPr>
          <w:rFonts w:ascii="Times New Roman" w:hAnsi="Times New Roman" w:cs="Times New Roman"/>
          <w:color w:val="2E2E2E"/>
          <w:sz w:val="23"/>
          <w:szCs w:val="23"/>
        </w:rPr>
        <w:t>implemented during the reconstruction of drainage facilities that were beyond mitigation</w:t>
      </w:r>
      <w:r w:rsidR="00EC15F8">
        <w:rPr>
          <w:rFonts w:ascii="Times New Roman" w:hAnsi="Times New Roman" w:cs="Times New Roman"/>
          <w:color w:val="2E2E2E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2E2E2E"/>
          <w:sz w:val="23"/>
          <w:szCs w:val="23"/>
        </w:rPr>
        <w:t>limits and were</w:t>
      </w:r>
      <w:r w:rsidR="00071978">
        <w:rPr>
          <w:rFonts w:ascii="Times New Roman" w:hAnsi="Times New Roman" w:cs="Times New Roman"/>
          <w:color w:val="2E2E2E"/>
          <w:sz w:val="23"/>
          <w:szCs w:val="23"/>
        </w:rPr>
        <w:t>,</w:t>
      </w:r>
      <w:r>
        <w:rPr>
          <w:rFonts w:ascii="Times New Roman" w:hAnsi="Times New Roman" w:cs="Times New Roman"/>
          <w:color w:val="2E2E2E"/>
          <w:sz w:val="23"/>
          <w:szCs w:val="23"/>
        </w:rPr>
        <w:t xml:space="preserve"> therefore</w:t>
      </w:r>
      <w:r w:rsidR="00071978">
        <w:rPr>
          <w:rFonts w:ascii="Times New Roman" w:hAnsi="Times New Roman" w:cs="Times New Roman"/>
          <w:color w:val="2E2E2E"/>
          <w:sz w:val="23"/>
          <w:szCs w:val="23"/>
        </w:rPr>
        <w:t>,</w:t>
      </w:r>
      <w:r>
        <w:rPr>
          <w:rFonts w:ascii="Times New Roman" w:hAnsi="Times New Roman" w:cs="Times New Roman"/>
          <w:color w:val="2E2E2E"/>
          <w:sz w:val="23"/>
          <w:szCs w:val="23"/>
        </w:rPr>
        <w:t xml:space="preserve"> relegated to the design </w:t>
      </w:r>
      <w:r w:rsidR="00413D88">
        <w:rPr>
          <w:rFonts w:ascii="Times New Roman" w:hAnsi="Times New Roman" w:cs="Times New Roman"/>
          <w:color w:val="2E2E2E"/>
          <w:sz w:val="23"/>
          <w:szCs w:val="23"/>
        </w:rPr>
        <w:t xml:space="preserve">and replacement </w:t>
      </w:r>
      <w:r>
        <w:rPr>
          <w:rFonts w:ascii="Times New Roman" w:hAnsi="Times New Roman" w:cs="Times New Roman"/>
          <w:color w:val="2E2E2E"/>
          <w:sz w:val="23"/>
          <w:szCs w:val="23"/>
        </w:rPr>
        <w:t xml:space="preserve">process. </w:t>
      </w:r>
      <w:r w:rsidR="009A5E80">
        <w:rPr>
          <w:rFonts w:ascii="Times New Roman" w:hAnsi="Times New Roman" w:cs="Times New Roman"/>
          <w:color w:val="2E2E2E"/>
          <w:sz w:val="23"/>
          <w:szCs w:val="23"/>
        </w:rPr>
        <w:t xml:space="preserve"> In addition to the information contained herein, please reference the following Attachments for additional information and justification:</w:t>
      </w:r>
    </w:p>
    <w:p w:rsidR="009A5E80" w:rsidRDefault="009A5E80" w:rsidP="00DB219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2E2E2E"/>
          <w:sz w:val="23"/>
          <w:szCs w:val="23"/>
        </w:rPr>
      </w:pPr>
    </w:p>
    <w:p w:rsidR="009A5E80" w:rsidRDefault="009A5E80" w:rsidP="009A5E80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2E2E2E"/>
          <w:sz w:val="23"/>
          <w:szCs w:val="23"/>
        </w:rPr>
      </w:pPr>
      <w:r>
        <w:rPr>
          <w:rFonts w:ascii="Times New Roman" w:hAnsi="Times New Roman" w:cs="Times New Roman"/>
          <w:color w:val="2E2E2E"/>
          <w:sz w:val="23"/>
          <w:szCs w:val="23"/>
        </w:rPr>
        <w:t>Attachment A – Design References</w:t>
      </w:r>
    </w:p>
    <w:p w:rsidR="009A5E80" w:rsidRDefault="009A5E80" w:rsidP="009A5E80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2E2E2E"/>
          <w:sz w:val="23"/>
          <w:szCs w:val="23"/>
        </w:rPr>
      </w:pPr>
      <w:r>
        <w:rPr>
          <w:rFonts w:ascii="Times New Roman" w:hAnsi="Times New Roman" w:cs="Times New Roman"/>
          <w:color w:val="2E2E2E"/>
          <w:sz w:val="23"/>
          <w:szCs w:val="23"/>
        </w:rPr>
        <w:t>Attachment B – Specific Reference Data</w:t>
      </w:r>
    </w:p>
    <w:p w:rsidR="009A5E80" w:rsidRDefault="009A5E80" w:rsidP="009A5E80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2E2E2E"/>
          <w:sz w:val="23"/>
          <w:szCs w:val="23"/>
        </w:rPr>
      </w:pPr>
      <w:r>
        <w:rPr>
          <w:rFonts w:ascii="Times New Roman" w:hAnsi="Times New Roman" w:cs="Times New Roman"/>
          <w:color w:val="2E2E2E"/>
          <w:sz w:val="23"/>
          <w:szCs w:val="23"/>
        </w:rPr>
        <w:t xml:space="preserve">Attachment C </w:t>
      </w:r>
      <w:r w:rsidR="004C1C58">
        <w:rPr>
          <w:rFonts w:ascii="Times New Roman" w:hAnsi="Times New Roman" w:cs="Times New Roman"/>
          <w:color w:val="2E2E2E"/>
          <w:sz w:val="23"/>
          <w:szCs w:val="23"/>
        </w:rPr>
        <w:t>–</w:t>
      </w:r>
      <w:r>
        <w:rPr>
          <w:rFonts w:ascii="Times New Roman" w:hAnsi="Times New Roman" w:cs="Times New Roman"/>
          <w:color w:val="2E2E2E"/>
          <w:sz w:val="23"/>
          <w:szCs w:val="23"/>
        </w:rPr>
        <w:t xml:space="preserve"> </w:t>
      </w:r>
      <w:r w:rsidR="008E6FCC">
        <w:rPr>
          <w:rFonts w:ascii="Times New Roman" w:hAnsi="Times New Roman" w:cs="Times New Roman"/>
          <w:color w:val="2E2E2E"/>
          <w:sz w:val="23"/>
          <w:szCs w:val="23"/>
        </w:rPr>
        <w:t xml:space="preserve">Local </w:t>
      </w:r>
      <w:r w:rsidR="004C1C58">
        <w:rPr>
          <w:rFonts w:ascii="Times New Roman" w:hAnsi="Times New Roman" w:cs="Times New Roman"/>
          <w:color w:val="2E2E2E"/>
          <w:sz w:val="23"/>
          <w:szCs w:val="23"/>
        </w:rPr>
        <w:t xml:space="preserve">Rural </w:t>
      </w:r>
      <w:r w:rsidR="008E6FCC">
        <w:rPr>
          <w:rFonts w:ascii="Times New Roman" w:hAnsi="Times New Roman" w:cs="Times New Roman"/>
          <w:color w:val="2E2E2E"/>
          <w:sz w:val="23"/>
          <w:szCs w:val="23"/>
        </w:rPr>
        <w:t xml:space="preserve">Roads </w:t>
      </w:r>
      <w:r w:rsidR="004C1C58">
        <w:rPr>
          <w:rFonts w:ascii="Times New Roman" w:hAnsi="Times New Roman" w:cs="Times New Roman"/>
          <w:color w:val="2E2E2E"/>
          <w:sz w:val="23"/>
          <w:szCs w:val="23"/>
        </w:rPr>
        <w:t>Criteria</w:t>
      </w:r>
    </w:p>
    <w:p w:rsidR="004C1C58" w:rsidDel="002451A1" w:rsidRDefault="004C1C58" w:rsidP="009A5E80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del w:id="16" w:author="McKinney, Ben" w:date="2018-08-21T11:21:00Z"/>
          <w:rFonts w:ascii="Times New Roman" w:hAnsi="Times New Roman" w:cs="Times New Roman"/>
          <w:color w:val="2E2E2E"/>
          <w:sz w:val="23"/>
          <w:szCs w:val="23"/>
        </w:rPr>
      </w:pPr>
      <w:del w:id="17" w:author="McKinney, Ben" w:date="2018-08-21T11:21:00Z">
        <w:r w:rsidDel="002451A1">
          <w:rPr>
            <w:rFonts w:ascii="Times New Roman" w:hAnsi="Times New Roman" w:cs="Times New Roman"/>
            <w:color w:val="2E2E2E"/>
            <w:sz w:val="23"/>
            <w:szCs w:val="23"/>
          </w:rPr>
          <w:delText>Attachment D – Hydro Summary</w:delText>
        </w:r>
      </w:del>
    </w:p>
    <w:p w:rsidR="004C1C58" w:rsidRDefault="004C1C58" w:rsidP="004C1C58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2E2E2E"/>
          <w:sz w:val="23"/>
          <w:szCs w:val="23"/>
        </w:rPr>
      </w:pPr>
      <w:r w:rsidRPr="004C1C58">
        <w:rPr>
          <w:rFonts w:ascii="Times New Roman" w:hAnsi="Times New Roman" w:cs="Times New Roman"/>
          <w:color w:val="2E2E2E"/>
          <w:sz w:val="23"/>
          <w:szCs w:val="23"/>
        </w:rPr>
        <w:t xml:space="preserve">Attachment </w:t>
      </w:r>
      <w:r w:rsidR="002451A1">
        <w:rPr>
          <w:rFonts w:ascii="Times New Roman" w:hAnsi="Times New Roman" w:cs="Times New Roman"/>
          <w:color w:val="2E2E2E"/>
          <w:sz w:val="23"/>
          <w:szCs w:val="23"/>
        </w:rPr>
        <w:t>D</w:t>
      </w:r>
      <w:r w:rsidRPr="004C1C58">
        <w:rPr>
          <w:rFonts w:ascii="Times New Roman" w:hAnsi="Times New Roman" w:cs="Times New Roman"/>
          <w:color w:val="2E2E2E"/>
          <w:sz w:val="23"/>
          <w:szCs w:val="23"/>
        </w:rPr>
        <w:t xml:space="preserve"> - S-</w:t>
      </w:r>
      <w:r w:rsidR="008E6FCC">
        <w:rPr>
          <w:rFonts w:ascii="Times New Roman" w:hAnsi="Times New Roman" w:cs="Times New Roman"/>
          <w:color w:val="2E2E2E"/>
          <w:sz w:val="23"/>
          <w:szCs w:val="23"/>
        </w:rPr>
        <w:t>17-4</w:t>
      </w:r>
      <w:r w:rsidRPr="004C1C58">
        <w:rPr>
          <w:rFonts w:ascii="Times New Roman" w:hAnsi="Times New Roman" w:cs="Times New Roman"/>
          <w:color w:val="2E2E2E"/>
          <w:sz w:val="23"/>
          <w:szCs w:val="23"/>
        </w:rPr>
        <w:t xml:space="preserve">5 </w:t>
      </w:r>
      <w:r w:rsidR="00071978">
        <w:rPr>
          <w:rFonts w:ascii="Times New Roman" w:hAnsi="Times New Roman" w:cs="Times New Roman"/>
          <w:color w:val="2E2E2E"/>
          <w:sz w:val="23"/>
          <w:szCs w:val="23"/>
        </w:rPr>
        <w:t>Preliminary</w:t>
      </w:r>
      <w:r w:rsidRPr="004C1C58">
        <w:rPr>
          <w:rFonts w:ascii="Times New Roman" w:hAnsi="Times New Roman" w:cs="Times New Roman"/>
          <w:color w:val="2E2E2E"/>
          <w:sz w:val="23"/>
          <w:szCs w:val="23"/>
        </w:rPr>
        <w:t xml:space="preserve"> Hy</w:t>
      </w:r>
      <w:r>
        <w:rPr>
          <w:rFonts w:ascii="Times New Roman" w:hAnsi="Times New Roman" w:cs="Times New Roman"/>
          <w:color w:val="2E2E2E"/>
          <w:sz w:val="23"/>
          <w:szCs w:val="23"/>
        </w:rPr>
        <w:t>dro Reports and HECRAS Files</w:t>
      </w:r>
    </w:p>
    <w:p w:rsidR="004C1C58" w:rsidDel="00071978" w:rsidRDefault="004C1C58" w:rsidP="004C1C58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del w:id="18" w:author="McKinney, Ben" w:date="2018-08-21T11:01:00Z"/>
          <w:rFonts w:ascii="Times New Roman" w:hAnsi="Times New Roman" w:cs="Times New Roman"/>
          <w:color w:val="2E2E2E"/>
          <w:sz w:val="23"/>
          <w:szCs w:val="23"/>
        </w:rPr>
      </w:pPr>
      <w:del w:id="19" w:author="McKinney, Ben" w:date="2018-08-21T11:01:00Z">
        <w:r w:rsidRPr="004C1C58" w:rsidDel="00071978">
          <w:rPr>
            <w:rFonts w:ascii="Times New Roman" w:hAnsi="Times New Roman" w:cs="Times New Roman"/>
            <w:color w:val="2E2E2E"/>
            <w:sz w:val="23"/>
            <w:szCs w:val="23"/>
          </w:rPr>
          <w:delText>Attachment F - S-51 OVER BLACK MIN</w:delText>
        </w:r>
        <w:r w:rsidDel="00071978">
          <w:rPr>
            <w:rFonts w:ascii="Times New Roman" w:hAnsi="Times New Roman" w:cs="Times New Roman"/>
            <w:color w:val="2E2E2E"/>
            <w:sz w:val="23"/>
            <w:szCs w:val="23"/>
          </w:rPr>
          <w:delText>GO CREEK_BRIDGE CALCULATIONS</w:delText>
        </w:r>
      </w:del>
    </w:p>
    <w:p w:rsidR="004C1C58" w:rsidRPr="009A5E80" w:rsidRDefault="004C1C58" w:rsidP="004C1C58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2E2E2E"/>
          <w:sz w:val="23"/>
          <w:szCs w:val="23"/>
        </w:rPr>
      </w:pPr>
      <w:r w:rsidRPr="004C1C58">
        <w:rPr>
          <w:rFonts w:ascii="Times New Roman" w:hAnsi="Times New Roman" w:cs="Times New Roman"/>
          <w:color w:val="2E2E2E"/>
          <w:sz w:val="23"/>
          <w:szCs w:val="23"/>
        </w:rPr>
        <w:t xml:space="preserve">Attachment </w:t>
      </w:r>
      <w:r w:rsidR="002451A1">
        <w:rPr>
          <w:rFonts w:ascii="Times New Roman" w:hAnsi="Times New Roman" w:cs="Times New Roman"/>
          <w:color w:val="2E2E2E"/>
          <w:sz w:val="23"/>
          <w:szCs w:val="23"/>
        </w:rPr>
        <w:t>E</w:t>
      </w:r>
      <w:r w:rsidRPr="004C1C58">
        <w:rPr>
          <w:rFonts w:ascii="Times New Roman" w:hAnsi="Times New Roman" w:cs="Times New Roman"/>
          <w:color w:val="2E2E2E"/>
          <w:sz w:val="23"/>
          <w:szCs w:val="23"/>
        </w:rPr>
        <w:t xml:space="preserve"> -  S-</w:t>
      </w:r>
      <w:r w:rsidR="00071978">
        <w:rPr>
          <w:rFonts w:ascii="Times New Roman" w:hAnsi="Times New Roman" w:cs="Times New Roman"/>
          <w:color w:val="2E2E2E"/>
          <w:sz w:val="23"/>
          <w:szCs w:val="23"/>
        </w:rPr>
        <w:t>15-4</w:t>
      </w:r>
      <w:r w:rsidRPr="004C1C58">
        <w:rPr>
          <w:rFonts w:ascii="Times New Roman" w:hAnsi="Times New Roman" w:cs="Times New Roman"/>
          <w:color w:val="2E2E2E"/>
          <w:sz w:val="23"/>
          <w:szCs w:val="23"/>
        </w:rPr>
        <w:t>5</w:t>
      </w:r>
      <w:r>
        <w:rPr>
          <w:rFonts w:ascii="Times New Roman" w:hAnsi="Times New Roman" w:cs="Times New Roman"/>
          <w:color w:val="2E2E2E"/>
          <w:sz w:val="23"/>
          <w:szCs w:val="23"/>
        </w:rPr>
        <w:t xml:space="preserve"> </w:t>
      </w:r>
      <w:r w:rsidR="00071978">
        <w:rPr>
          <w:rFonts w:ascii="Times New Roman" w:hAnsi="Times New Roman" w:cs="Times New Roman"/>
          <w:color w:val="2E2E2E"/>
          <w:sz w:val="23"/>
          <w:szCs w:val="23"/>
        </w:rPr>
        <w:t xml:space="preserve">Preliminary </w:t>
      </w:r>
      <w:r>
        <w:rPr>
          <w:rFonts w:ascii="Times New Roman" w:hAnsi="Times New Roman" w:cs="Times New Roman"/>
          <w:color w:val="2E2E2E"/>
          <w:sz w:val="23"/>
          <w:szCs w:val="23"/>
        </w:rPr>
        <w:t>Geotechnical Reports</w:t>
      </w:r>
    </w:p>
    <w:p w:rsidR="009A5E80" w:rsidRDefault="009A5E80" w:rsidP="00DB2193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color w:val="2E2E2E"/>
          <w:sz w:val="23"/>
          <w:szCs w:val="23"/>
        </w:rPr>
      </w:pPr>
    </w:p>
    <w:p w:rsidR="00FE55BC" w:rsidRDefault="00FE55BC" w:rsidP="004C1C5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2E2E2E"/>
          <w:sz w:val="23"/>
          <w:szCs w:val="23"/>
        </w:rPr>
      </w:pPr>
      <w:r>
        <w:rPr>
          <w:rFonts w:ascii="Times New Roman" w:hAnsi="Times New Roman" w:cs="Times New Roman"/>
          <w:color w:val="2E2E2E"/>
          <w:sz w:val="23"/>
          <w:szCs w:val="23"/>
        </w:rPr>
        <w:t>Please advise if you have any</w:t>
      </w:r>
      <w:r w:rsidR="00EC15F8">
        <w:rPr>
          <w:rFonts w:ascii="Times New Roman" w:hAnsi="Times New Roman" w:cs="Times New Roman"/>
          <w:color w:val="2E2E2E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2E2E2E"/>
          <w:sz w:val="23"/>
          <w:szCs w:val="23"/>
        </w:rPr>
        <w:t>questions regarding this information.</w:t>
      </w:r>
    </w:p>
    <w:p w:rsidR="00EC15F8" w:rsidRDefault="00EC15F8" w:rsidP="00EC15F8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color w:val="2E2E2E"/>
          <w:sz w:val="23"/>
          <w:szCs w:val="23"/>
        </w:rPr>
      </w:pPr>
    </w:p>
    <w:p w:rsidR="002E5FD5" w:rsidRDefault="002E5FD5" w:rsidP="002E5FD5">
      <w:pPr>
        <w:autoSpaceDE w:val="0"/>
        <w:autoSpaceDN w:val="0"/>
        <w:adjustRightInd w:val="0"/>
      </w:pPr>
    </w:p>
    <w:p w:rsidR="00CB579E" w:rsidRDefault="009A5E80" w:rsidP="002E5FD5">
      <w:pPr>
        <w:autoSpaceDE w:val="0"/>
        <w:autoSpaceDN w:val="0"/>
        <w:adjustRightInd w:val="0"/>
        <w:rPr>
          <w:rFonts w:ascii="Times New Roman" w:hAnsi="Times New Roman" w:cs="Times New Roman"/>
          <w:color w:val="2D2E29"/>
          <w:sz w:val="23"/>
          <w:szCs w:val="23"/>
        </w:rPr>
      </w:pPr>
      <w:proofErr w:type="spellStart"/>
      <w:proofErr w:type="gramStart"/>
      <w:r>
        <w:rPr>
          <w:rFonts w:ascii="Times New Roman" w:hAnsi="Times New Roman" w:cs="Times New Roman"/>
          <w:color w:val="2E2E2E"/>
          <w:sz w:val="23"/>
          <w:szCs w:val="23"/>
        </w:rPr>
        <w:t>ec</w:t>
      </w:r>
      <w:proofErr w:type="spellEnd"/>
      <w:proofErr w:type="gramEnd"/>
      <w:r>
        <w:rPr>
          <w:rFonts w:ascii="Times New Roman" w:hAnsi="Times New Roman" w:cs="Times New Roman"/>
          <w:color w:val="2E2E2E"/>
          <w:sz w:val="23"/>
          <w:szCs w:val="23"/>
        </w:rPr>
        <w:t>: Elizabeth Ryan, Chief of Recovery and Mitigation, SCEMD</w:t>
      </w:r>
    </w:p>
    <w:p w:rsidR="00DB2193" w:rsidRDefault="00DB2193" w:rsidP="002E5FD5">
      <w:pPr>
        <w:autoSpaceDE w:val="0"/>
        <w:autoSpaceDN w:val="0"/>
        <w:adjustRightInd w:val="0"/>
        <w:rPr>
          <w:rFonts w:ascii="Times New Roman" w:hAnsi="Times New Roman" w:cs="Times New Roman"/>
          <w:b/>
          <w:color w:val="2D2E29"/>
          <w:sz w:val="28"/>
          <w:szCs w:val="28"/>
          <w:u w:val="single"/>
        </w:rPr>
      </w:pPr>
    </w:p>
    <w:sectPr w:rsidR="00DB21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McKinney, Ben" w:date="2018-08-21T10:37:00Z" w:initials="BenMc">
    <w:p w:rsidR="0051466B" w:rsidRDefault="0051466B">
      <w:pPr>
        <w:pStyle w:val="CommentText"/>
      </w:pPr>
      <w:r>
        <w:rPr>
          <w:rStyle w:val="CommentReference"/>
        </w:rPr>
        <w:annotationRef/>
      </w:r>
      <w:r>
        <w:t>This will need to be updated to reflect our current intent ahead of Construction rather than acting as a response to their questions.</w:t>
      </w:r>
    </w:p>
  </w:comment>
  <w:comment w:id="1" w:author="McKinney, Ben" w:date="2018-08-21T11:30:00Z" w:initials="BenMc">
    <w:p w:rsidR="0051466B" w:rsidRDefault="0051466B">
      <w:pPr>
        <w:pStyle w:val="CommentText"/>
      </w:pPr>
      <w:r>
        <w:rPr>
          <w:rStyle w:val="CommentReference"/>
        </w:rPr>
        <w:annotationRef/>
      </w:r>
      <w:r>
        <w:t xml:space="preserve">We specified the new Roadway Design Manual which was not </w:t>
      </w:r>
      <w:r w:rsidR="00775F8F">
        <w:t>adopted</w:t>
      </w:r>
      <w:r>
        <w:t xml:space="preserve"> at the time of the storm.  No significant changes were made that would impact costs to the project but it was not officially adopted prior to the event.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C2483"/>
    <w:multiLevelType w:val="hybridMultilevel"/>
    <w:tmpl w:val="0EBA7AA4"/>
    <w:lvl w:ilvl="0" w:tplc="BA862984">
      <w:start w:val="1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AF0242A"/>
    <w:multiLevelType w:val="hybridMultilevel"/>
    <w:tmpl w:val="E25A50BC"/>
    <w:lvl w:ilvl="0" w:tplc="7C7C34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F2D3054"/>
    <w:multiLevelType w:val="hybridMultilevel"/>
    <w:tmpl w:val="92DC772E"/>
    <w:lvl w:ilvl="0" w:tplc="032AE3A4">
      <w:start w:val="5"/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280201"/>
    <w:multiLevelType w:val="hybridMultilevel"/>
    <w:tmpl w:val="D678354C"/>
    <w:lvl w:ilvl="0" w:tplc="7E3EB57C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5BC"/>
    <w:rsid w:val="00067C47"/>
    <w:rsid w:val="00071978"/>
    <w:rsid w:val="000F272E"/>
    <w:rsid w:val="00107F97"/>
    <w:rsid w:val="001F29DE"/>
    <w:rsid w:val="00203753"/>
    <w:rsid w:val="0023030C"/>
    <w:rsid w:val="002451A1"/>
    <w:rsid w:val="002E49F3"/>
    <w:rsid w:val="002E5FD5"/>
    <w:rsid w:val="00305F6B"/>
    <w:rsid w:val="00413D88"/>
    <w:rsid w:val="00476CB2"/>
    <w:rsid w:val="004C1C58"/>
    <w:rsid w:val="004E2540"/>
    <w:rsid w:val="0051466B"/>
    <w:rsid w:val="00545895"/>
    <w:rsid w:val="0058663C"/>
    <w:rsid w:val="00687F4A"/>
    <w:rsid w:val="00775F8F"/>
    <w:rsid w:val="00780E48"/>
    <w:rsid w:val="00793333"/>
    <w:rsid w:val="008578CA"/>
    <w:rsid w:val="008A7D95"/>
    <w:rsid w:val="008E6FCC"/>
    <w:rsid w:val="008F1297"/>
    <w:rsid w:val="00932233"/>
    <w:rsid w:val="009A1FCE"/>
    <w:rsid w:val="009A5E80"/>
    <w:rsid w:val="009B6030"/>
    <w:rsid w:val="00AF132F"/>
    <w:rsid w:val="00B32F86"/>
    <w:rsid w:val="00CB579E"/>
    <w:rsid w:val="00CC0E9C"/>
    <w:rsid w:val="00CE512D"/>
    <w:rsid w:val="00D1202A"/>
    <w:rsid w:val="00D43B8E"/>
    <w:rsid w:val="00D7598D"/>
    <w:rsid w:val="00DB2193"/>
    <w:rsid w:val="00E342BF"/>
    <w:rsid w:val="00E901F6"/>
    <w:rsid w:val="00EC15F8"/>
    <w:rsid w:val="00F30DE3"/>
    <w:rsid w:val="00FE5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15F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5F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FD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146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466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46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46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466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15F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5F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FD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146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466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466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46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46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1119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McKinney, Ben</dc:creator>
  <cp:lastModifiedBy>McKinney, Ben</cp:lastModifiedBy>
  <cp:revision>13</cp:revision>
  <dcterms:created xsi:type="dcterms:W3CDTF">2018-01-16T17:52:00Z</dcterms:created>
  <dcterms:modified xsi:type="dcterms:W3CDTF">2018-08-21T15:33:00Z</dcterms:modified>
</cp:coreProperties>
</file>